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3B" w:rsidRPr="006D4EBD" w:rsidRDefault="009E7B3B" w:rsidP="009E7B3B">
      <w:pPr>
        <w:jc w:val="center"/>
        <w:rPr>
          <w:rFonts w:ascii="Times New Roman" w:hAnsi="Times New Roman"/>
          <w:b/>
          <w:sz w:val="32"/>
          <w:szCs w:val="32"/>
        </w:rPr>
      </w:pPr>
      <w:r w:rsidRPr="006D4EBD">
        <w:rPr>
          <w:rFonts w:ascii="Times New Roman" w:hAnsi="Times New Roman"/>
          <w:b/>
          <w:sz w:val="32"/>
          <w:szCs w:val="32"/>
        </w:rPr>
        <w:t>УВАЖАЕМЫЙ  ПРЕЗИДИУМ!</w:t>
      </w:r>
    </w:p>
    <w:p w:rsidR="009E7B3B" w:rsidRPr="006D4EBD" w:rsidRDefault="009E7B3B" w:rsidP="009E7B3B">
      <w:pPr>
        <w:jc w:val="center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b/>
          <w:sz w:val="32"/>
          <w:szCs w:val="32"/>
        </w:rPr>
        <w:t>УВАЖАЕМЫЕ  ПРИСУТСТВУЮЩИЕ</w:t>
      </w:r>
      <w:r w:rsidRPr="006D4EBD">
        <w:rPr>
          <w:rFonts w:ascii="Times New Roman" w:hAnsi="Times New Roman"/>
          <w:sz w:val="32"/>
          <w:szCs w:val="32"/>
        </w:rPr>
        <w:t>!</w:t>
      </w:r>
    </w:p>
    <w:p w:rsidR="009E7B3B" w:rsidRPr="006D4EBD" w:rsidRDefault="009E7B3B" w:rsidP="00F47183">
      <w:pPr>
        <w:pStyle w:val="Default"/>
        <w:jc w:val="both"/>
        <w:rPr>
          <w:sz w:val="32"/>
          <w:szCs w:val="32"/>
        </w:rPr>
      </w:pPr>
      <w:r w:rsidRPr="006D4EBD">
        <w:rPr>
          <w:sz w:val="32"/>
          <w:szCs w:val="32"/>
        </w:rPr>
        <w:t xml:space="preserve">Одним из базовых принципов развития системы российского образования является обеспечение доступного качественного образования для всех граждан России. </w:t>
      </w:r>
    </w:p>
    <w:p w:rsidR="00F47183" w:rsidRPr="006D4EBD" w:rsidRDefault="00F47183" w:rsidP="00F47183">
      <w:pPr>
        <w:pStyle w:val="Default"/>
        <w:jc w:val="both"/>
        <w:rPr>
          <w:color w:val="auto"/>
          <w:sz w:val="32"/>
          <w:szCs w:val="32"/>
        </w:rPr>
      </w:pPr>
      <w:r w:rsidRPr="006D4EBD">
        <w:rPr>
          <w:color w:val="auto"/>
          <w:sz w:val="32"/>
          <w:szCs w:val="32"/>
        </w:rPr>
        <w:t xml:space="preserve">На территории </w:t>
      </w:r>
      <w:proofErr w:type="spellStart"/>
      <w:r w:rsidRPr="006D4EBD">
        <w:rPr>
          <w:color w:val="auto"/>
          <w:sz w:val="32"/>
          <w:szCs w:val="32"/>
        </w:rPr>
        <w:t>Лысогорского</w:t>
      </w:r>
      <w:proofErr w:type="spellEnd"/>
      <w:r w:rsidRPr="006D4EBD">
        <w:rPr>
          <w:color w:val="auto"/>
          <w:sz w:val="32"/>
          <w:szCs w:val="32"/>
        </w:rPr>
        <w:t xml:space="preserve">  муниципального района функционирует 38 </w:t>
      </w:r>
      <w:r w:rsidR="009E7B3B" w:rsidRPr="006D4EBD">
        <w:rPr>
          <w:color w:val="auto"/>
          <w:sz w:val="32"/>
          <w:szCs w:val="32"/>
        </w:rPr>
        <w:t xml:space="preserve">образовательных </w:t>
      </w:r>
      <w:r w:rsidRPr="006D4EBD">
        <w:rPr>
          <w:color w:val="auto"/>
          <w:sz w:val="32"/>
          <w:szCs w:val="32"/>
        </w:rPr>
        <w:t xml:space="preserve">учреждений: </w:t>
      </w:r>
    </w:p>
    <w:p w:rsidR="00F47183" w:rsidRPr="006D4EBD" w:rsidRDefault="009E7B3B" w:rsidP="00F47183">
      <w:pPr>
        <w:pStyle w:val="Default"/>
        <w:jc w:val="both"/>
        <w:rPr>
          <w:color w:val="auto"/>
          <w:sz w:val="32"/>
          <w:szCs w:val="32"/>
        </w:rPr>
      </w:pPr>
      <w:r w:rsidRPr="006D4EBD">
        <w:rPr>
          <w:color w:val="auto"/>
          <w:sz w:val="32"/>
          <w:szCs w:val="32"/>
        </w:rPr>
        <w:t xml:space="preserve">- </w:t>
      </w:r>
      <w:r w:rsidR="00F47183" w:rsidRPr="006D4EBD">
        <w:rPr>
          <w:color w:val="auto"/>
          <w:sz w:val="32"/>
          <w:szCs w:val="32"/>
        </w:rPr>
        <w:t xml:space="preserve">19 общеобразовательных учреждений, из них средних </w:t>
      </w:r>
      <w:r w:rsidR="00ED6FEC">
        <w:rPr>
          <w:color w:val="auto"/>
          <w:sz w:val="32"/>
          <w:szCs w:val="32"/>
        </w:rPr>
        <w:t>–</w:t>
      </w:r>
      <w:r w:rsidR="00F47183" w:rsidRPr="006D4EBD">
        <w:rPr>
          <w:color w:val="auto"/>
          <w:sz w:val="32"/>
          <w:szCs w:val="32"/>
        </w:rPr>
        <w:t xml:space="preserve"> 1</w:t>
      </w:r>
      <w:r w:rsidR="00ED6FEC">
        <w:rPr>
          <w:color w:val="auto"/>
          <w:sz w:val="32"/>
          <w:szCs w:val="32"/>
        </w:rPr>
        <w:t>5 и 4-</w:t>
      </w:r>
      <w:r w:rsidR="00F47183" w:rsidRPr="006D4EBD">
        <w:rPr>
          <w:color w:val="auto"/>
          <w:sz w:val="32"/>
          <w:szCs w:val="32"/>
        </w:rPr>
        <w:t xml:space="preserve"> основных; </w:t>
      </w:r>
    </w:p>
    <w:p w:rsidR="00F47183" w:rsidRPr="006D4EBD" w:rsidRDefault="00F47183" w:rsidP="00F47183">
      <w:pPr>
        <w:pStyle w:val="Default"/>
        <w:jc w:val="both"/>
        <w:rPr>
          <w:color w:val="auto"/>
          <w:sz w:val="32"/>
          <w:szCs w:val="32"/>
        </w:rPr>
      </w:pPr>
      <w:r w:rsidRPr="006D4EBD">
        <w:rPr>
          <w:color w:val="auto"/>
          <w:sz w:val="32"/>
          <w:szCs w:val="32"/>
        </w:rPr>
        <w:t>18 - дошкольных образовательных учреждений</w:t>
      </w:r>
      <w:r w:rsidR="00ED6FEC">
        <w:rPr>
          <w:color w:val="auto"/>
          <w:sz w:val="32"/>
          <w:szCs w:val="32"/>
        </w:rPr>
        <w:t>;</w:t>
      </w:r>
      <w:r w:rsidRPr="006D4EBD">
        <w:rPr>
          <w:color w:val="auto"/>
          <w:sz w:val="32"/>
          <w:szCs w:val="32"/>
        </w:rPr>
        <w:t xml:space="preserve"> </w:t>
      </w:r>
    </w:p>
    <w:p w:rsidR="00F47183" w:rsidRDefault="00ED6FEC" w:rsidP="00F47183">
      <w:pPr>
        <w:pStyle w:val="Default"/>
        <w:jc w:val="both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Центр</w:t>
      </w:r>
      <w:r w:rsidR="00F47183" w:rsidRPr="006D4EBD">
        <w:rPr>
          <w:color w:val="auto"/>
          <w:sz w:val="32"/>
          <w:szCs w:val="32"/>
        </w:rPr>
        <w:t xml:space="preserve"> дополнительного образования</w:t>
      </w:r>
      <w:r>
        <w:rPr>
          <w:color w:val="auto"/>
          <w:sz w:val="32"/>
          <w:szCs w:val="32"/>
        </w:rPr>
        <w:t>.</w:t>
      </w:r>
    </w:p>
    <w:p w:rsidR="00ED6FEC" w:rsidRPr="006D4EBD" w:rsidRDefault="00ED6FEC" w:rsidP="00F47183">
      <w:pPr>
        <w:pStyle w:val="Default"/>
        <w:jc w:val="both"/>
        <w:rPr>
          <w:color w:val="auto"/>
          <w:sz w:val="32"/>
          <w:szCs w:val="32"/>
        </w:rPr>
      </w:pPr>
    </w:p>
    <w:p w:rsidR="00ED6FEC" w:rsidRDefault="00F47183" w:rsidP="00ED6FEC">
      <w:pPr>
        <w:pStyle w:val="Default"/>
        <w:jc w:val="both"/>
        <w:rPr>
          <w:color w:val="auto"/>
          <w:sz w:val="32"/>
          <w:szCs w:val="32"/>
        </w:rPr>
      </w:pPr>
      <w:r w:rsidRPr="006D4EBD">
        <w:rPr>
          <w:color w:val="auto"/>
          <w:sz w:val="32"/>
          <w:szCs w:val="32"/>
        </w:rPr>
        <w:t xml:space="preserve"> Все учреждения имеют статус юридического лица и имеют лицензию на </w:t>
      </w:r>
      <w:proofErr w:type="gramStart"/>
      <w:r w:rsidRPr="006D4EBD">
        <w:rPr>
          <w:color w:val="auto"/>
          <w:sz w:val="32"/>
          <w:szCs w:val="32"/>
        </w:rPr>
        <w:t>право ведения</w:t>
      </w:r>
      <w:proofErr w:type="gramEnd"/>
      <w:r w:rsidRPr="006D4EBD">
        <w:rPr>
          <w:color w:val="auto"/>
          <w:sz w:val="32"/>
          <w:szCs w:val="32"/>
        </w:rPr>
        <w:t xml:space="preserve"> образовательной деятельности и получили свидетельства об аккредитации. </w:t>
      </w:r>
    </w:p>
    <w:p w:rsidR="00ED6FEC" w:rsidRDefault="000C6C99" w:rsidP="00ED6FEC">
      <w:pPr>
        <w:pStyle w:val="Default"/>
        <w:rPr>
          <w:rFonts w:eastAsia="Times New Roman"/>
          <w:sz w:val="32"/>
          <w:szCs w:val="32"/>
        </w:rPr>
      </w:pPr>
      <w:r w:rsidRPr="006D4EBD">
        <w:rPr>
          <w:rFonts w:eastAsia="Times New Roman"/>
          <w:sz w:val="32"/>
          <w:szCs w:val="32"/>
        </w:rPr>
        <w:t xml:space="preserve"> </w:t>
      </w:r>
      <w:r w:rsidRPr="006D4EBD">
        <w:rPr>
          <w:sz w:val="32"/>
          <w:szCs w:val="32"/>
        </w:rPr>
        <w:t>Д</w:t>
      </w:r>
      <w:r w:rsidRPr="006D4EBD">
        <w:rPr>
          <w:rFonts w:eastAsia="Times New Roman"/>
          <w:sz w:val="32"/>
          <w:szCs w:val="32"/>
        </w:rPr>
        <w:t xml:space="preserve">етские сады  </w:t>
      </w:r>
      <w:r w:rsidRPr="006D4EBD">
        <w:rPr>
          <w:sz w:val="32"/>
          <w:szCs w:val="32"/>
        </w:rPr>
        <w:t xml:space="preserve">      </w:t>
      </w:r>
      <w:r w:rsidRPr="006D4EBD">
        <w:rPr>
          <w:rFonts w:eastAsia="Times New Roman"/>
          <w:sz w:val="32"/>
          <w:szCs w:val="32"/>
        </w:rPr>
        <w:t xml:space="preserve">  посещают</w:t>
      </w:r>
      <w:r w:rsidRPr="006D4EBD">
        <w:rPr>
          <w:sz w:val="32"/>
          <w:szCs w:val="32"/>
        </w:rPr>
        <w:t xml:space="preserve">   768</w:t>
      </w:r>
      <w:r w:rsidRPr="006D4EBD">
        <w:rPr>
          <w:rFonts w:eastAsia="Times New Roman"/>
          <w:sz w:val="32"/>
          <w:szCs w:val="32"/>
        </w:rPr>
        <w:t xml:space="preserve">  </w:t>
      </w:r>
      <w:r w:rsidR="00ED6FEC">
        <w:rPr>
          <w:sz w:val="32"/>
          <w:szCs w:val="32"/>
        </w:rPr>
        <w:t>воспитанников</w:t>
      </w:r>
      <w:r w:rsidR="00ED6FEC">
        <w:rPr>
          <w:rFonts w:eastAsia="Times New Roman"/>
          <w:sz w:val="32"/>
          <w:szCs w:val="32"/>
        </w:rPr>
        <w:t>.</w:t>
      </w:r>
      <w:r w:rsidRPr="006D4EBD">
        <w:rPr>
          <w:rFonts w:eastAsia="Times New Roman"/>
          <w:sz w:val="32"/>
          <w:szCs w:val="32"/>
        </w:rPr>
        <w:t xml:space="preserve"> </w:t>
      </w:r>
    </w:p>
    <w:p w:rsidR="000C6C99" w:rsidRPr="00ED6FEC" w:rsidRDefault="00ED6FEC" w:rsidP="00ED6FEC">
      <w:pPr>
        <w:pStyle w:val="Default"/>
        <w:rPr>
          <w:color w:val="auto"/>
          <w:sz w:val="32"/>
          <w:szCs w:val="32"/>
        </w:rPr>
      </w:pPr>
      <w:r>
        <w:rPr>
          <w:rFonts w:eastAsia="Times New Roman"/>
          <w:sz w:val="32"/>
          <w:szCs w:val="32"/>
        </w:rPr>
        <w:t>В</w:t>
      </w:r>
      <w:r w:rsidR="000C6C99" w:rsidRPr="006D4EBD">
        <w:rPr>
          <w:rFonts w:eastAsia="Times New Roman"/>
          <w:sz w:val="32"/>
          <w:szCs w:val="32"/>
        </w:rPr>
        <w:t xml:space="preserve"> школах обучается 1</w:t>
      </w:r>
      <w:r w:rsidR="000C6C99" w:rsidRPr="006D4EBD">
        <w:rPr>
          <w:sz w:val="32"/>
          <w:szCs w:val="32"/>
        </w:rPr>
        <w:t>678</w:t>
      </w:r>
      <w:r w:rsidR="000C6C99" w:rsidRPr="006D4EBD">
        <w:rPr>
          <w:rFonts w:eastAsia="Times New Roman"/>
          <w:sz w:val="32"/>
          <w:szCs w:val="32"/>
        </w:rPr>
        <w:t xml:space="preserve"> </w:t>
      </w:r>
      <w:r>
        <w:rPr>
          <w:sz w:val="32"/>
          <w:szCs w:val="32"/>
        </w:rPr>
        <w:t>учащихся</w:t>
      </w:r>
      <w:r w:rsidR="000C6C99" w:rsidRPr="006D4EBD">
        <w:rPr>
          <w:rFonts w:eastAsia="Times New Roman"/>
          <w:sz w:val="32"/>
          <w:szCs w:val="32"/>
        </w:rPr>
        <w:t>.</w:t>
      </w:r>
    </w:p>
    <w:p w:rsidR="00F47183" w:rsidRPr="006D4EBD" w:rsidRDefault="000C6C99" w:rsidP="000C6C99">
      <w:pPr>
        <w:tabs>
          <w:tab w:val="left" w:pos="510"/>
        </w:tabs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За последние три года количество учащихся сократилось на   10 %, что  привело к изменениям в сети </w:t>
      </w:r>
      <w:r w:rsidR="00F47183" w:rsidRPr="006D4EBD">
        <w:rPr>
          <w:rFonts w:ascii="Times New Roman" w:hAnsi="Times New Roman"/>
          <w:sz w:val="32"/>
          <w:szCs w:val="32"/>
        </w:rPr>
        <w:t xml:space="preserve"> учреждений</w:t>
      </w:r>
      <w:r w:rsidR="00C1672A" w:rsidRPr="006D4EBD">
        <w:rPr>
          <w:rFonts w:ascii="Times New Roman" w:hAnsi="Times New Roman"/>
          <w:sz w:val="32"/>
          <w:szCs w:val="32"/>
        </w:rPr>
        <w:t xml:space="preserve"> образования</w:t>
      </w:r>
      <w:proofErr w:type="gramStart"/>
      <w:r w:rsidR="00C1672A" w:rsidRPr="006D4EBD">
        <w:rPr>
          <w:rFonts w:ascii="Times New Roman" w:hAnsi="Times New Roman"/>
          <w:sz w:val="32"/>
          <w:szCs w:val="32"/>
        </w:rPr>
        <w:t xml:space="preserve"> </w:t>
      </w:r>
      <w:r w:rsidRPr="006D4EBD">
        <w:rPr>
          <w:rFonts w:ascii="Times New Roman" w:hAnsi="Times New Roman"/>
          <w:sz w:val="32"/>
          <w:szCs w:val="32"/>
        </w:rPr>
        <w:t>:</w:t>
      </w:r>
      <w:proofErr w:type="gramEnd"/>
    </w:p>
    <w:p w:rsidR="00F47183" w:rsidRDefault="00F47183" w:rsidP="00F47183">
      <w:pPr>
        <w:pStyle w:val="Default"/>
        <w:jc w:val="both"/>
        <w:rPr>
          <w:color w:val="auto"/>
          <w:sz w:val="32"/>
          <w:szCs w:val="32"/>
        </w:rPr>
      </w:pPr>
      <w:r w:rsidRPr="006D4EBD">
        <w:rPr>
          <w:color w:val="auto"/>
          <w:sz w:val="32"/>
          <w:szCs w:val="32"/>
        </w:rPr>
        <w:t>- Принято решение о реорганизации ряда школ путем слияния в одно общеобразовательное учреждение:</w:t>
      </w:r>
    </w:p>
    <w:p w:rsidR="00ED6FEC" w:rsidRPr="006D4EBD" w:rsidRDefault="00ED6FEC" w:rsidP="00F47183">
      <w:pPr>
        <w:pStyle w:val="Default"/>
        <w:jc w:val="both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Это </w:t>
      </w:r>
    </w:p>
    <w:p w:rsidR="00F47183" w:rsidRPr="006D4EBD" w:rsidRDefault="00F47183" w:rsidP="00F47183">
      <w:pPr>
        <w:pStyle w:val="a3"/>
        <w:numPr>
          <w:ilvl w:val="0"/>
          <w:numId w:val="1"/>
        </w:numPr>
        <w:tabs>
          <w:tab w:val="clear" w:pos="709"/>
          <w:tab w:val="left" w:pos="851"/>
        </w:tabs>
        <w:suppressAutoHyphens w:val="0"/>
        <w:spacing w:after="0" w:line="240" w:lineRule="auto"/>
        <w:ind w:left="0" w:firstLine="405"/>
        <w:contextualSpacing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>основная школа с</w:t>
      </w:r>
      <w:proofErr w:type="gramStart"/>
      <w:r w:rsidRPr="006D4EBD">
        <w:rPr>
          <w:rFonts w:ascii="Times New Roman" w:hAnsi="Times New Roman"/>
          <w:sz w:val="32"/>
          <w:szCs w:val="32"/>
        </w:rPr>
        <w:t>.Б</w:t>
      </w:r>
      <w:proofErr w:type="gramEnd"/>
      <w:r w:rsidRPr="006D4EBD">
        <w:rPr>
          <w:rFonts w:ascii="Times New Roman" w:hAnsi="Times New Roman"/>
          <w:sz w:val="32"/>
          <w:szCs w:val="32"/>
        </w:rPr>
        <w:t xml:space="preserve">ольшая Каменка </w:t>
      </w:r>
      <w:proofErr w:type="spellStart"/>
      <w:r w:rsidRPr="006D4EBD">
        <w:rPr>
          <w:rFonts w:ascii="Times New Roman" w:hAnsi="Times New Roman"/>
          <w:sz w:val="32"/>
          <w:szCs w:val="32"/>
        </w:rPr>
        <w:t>Лысогорского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 района Саратовской области»  </w:t>
      </w:r>
      <w:r w:rsidR="00585367" w:rsidRPr="006D4EBD">
        <w:rPr>
          <w:rFonts w:ascii="Times New Roman" w:hAnsi="Times New Roman"/>
          <w:sz w:val="32"/>
          <w:szCs w:val="32"/>
        </w:rPr>
        <w:t xml:space="preserve">слала филиалом </w:t>
      </w:r>
      <w:r w:rsidRPr="006D4EBD">
        <w:rPr>
          <w:rFonts w:ascii="Times New Roman" w:hAnsi="Times New Roman"/>
          <w:sz w:val="32"/>
          <w:szCs w:val="32"/>
        </w:rPr>
        <w:t xml:space="preserve">  средней общеобразовательной школ</w:t>
      </w:r>
      <w:r w:rsidR="001608FF">
        <w:rPr>
          <w:rFonts w:ascii="Times New Roman" w:hAnsi="Times New Roman"/>
          <w:sz w:val="32"/>
          <w:szCs w:val="32"/>
        </w:rPr>
        <w:t xml:space="preserve">ы </w:t>
      </w:r>
      <w:r w:rsidRPr="006D4EBD">
        <w:rPr>
          <w:rFonts w:ascii="Times New Roman" w:hAnsi="Times New Roman"/>
          <w:sz w:val="32"/>
          <w:szCs w:val="32"/>
        </w:rPr>
        <w:t xml:space="preserve"> с.Большая Дмитриевка  </w:t>
      </w:r>
    </w:p>
    <w:p w:rsidR="00F47183" w:rsidRPr="006D4EBD" w:rsidRDefault="00F47183" w:rsidP="001608FF">
      <w:pPr>
        <w:pStyle w:val="a3"/>
        <w:numPr>
          <w:ilvl w:val="0"/>
          <w:numId w:val="1"/>
        </w:numPr>
        <w:tabs>
          <w:tab w:val="clear" w:pos="709"/>
          <w:tab w:val="left" w:pos="851"/>
        </w:tabs>
        <w:suppressAutoHyphens w:val="0"/>
        <w:spacing w:after="0" w:line="240" w:lineRule="auto"/>
        <w:ind w:left="0" w:firstLine="405"/>
        <w:contextualSpacing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 средняя школа п</w:t>
      </w:r>
      <w:proofErr w:type="gramStart"/>
      <w:r w:rsidRPr="006D4EBD">
        <w:rPr>
          <w:rFonts w:ascii="Times New Roman" w:hAnsi="Times New Roman"/>
          <w:sz w:val="32"/>
          <w:szCs w:val="32"/>
        </w:rPr>
        <w:t>.Г</w:t>
      </w:r>
      <w:proofErr w:type="gramEnd"/>
      <w:r w:rsidRPr="006D4EBD">
        <w:rPr>
          <w:rFonts w:ascii="Times New Roman" w:hAnsi="Times New Roman"/>
          <w:sz w:val="32"/>
          <w:szCs w:val="32"/>
        </w:rPr>
        <w:t>ремячий</w:t>
      </w:r>
      <w:r w:rsidR="001608FF">
        <w:rPr>
          <w:rFonts w:ascii="Times New Roman" w:hAnsi="Times New Roman"/>
          <w:sz w:val="32"/>
          <w:szCs w:val="32"/>
        </w:rPr>
        <w:t xml:space="preserve"> - </w:t>
      </w:r>
      <w:r w:rsidR="00585367" w:rsidRPr="006D4EBD">
        <w:rPr>
          <w:rFonts w:ascii="Times New Roman" w:hAnsi="Times New Roman"/>
          <w:sz w:val="32"/>
          <w:szCs w:val="32"/>
        </w:rPr>
        <w:t xml:space="preserve">филиалом </w:t>
      </w:r>
      <w:r w:rsidRPr="006D4EBD">
        <w:rPr>
          <w:rFonts w:ascii="Times New Roman" w:hAnsi="Times New Roman"/>
          <w:sz w:val="32"/>
          <w:szCs w:val="32"/>
        </w:rPr>
        <w:t>средней общеобразовательной школ</w:t>
      </w:r>
      <w:r w:rsidR="001608FF">
        <w:rPr>
          <w:rFonts w:ascii="Times New Roman" w:hAnsi="Times New Roman"/>
          <w:sz w:val="32"/>
          <w:szCs w:val="32"/>
        </w:rPr>
        <w:t xml:space="preserve">ы </w:t>
      </w:r>
      <w:r w:rsidRPr="006D4EBD">
        <w:rPr>
          <w:rFonts w:ascii="Times New Roman" w:hAnsi="Times New Roman"/>
          <w:sz w:val="32"/>
          <w:szCs w:val="32"/>
        </w:rPr>
        <w:t xml:space="preserve">с. Ключи </w:t>
      </w:r>
    </w:p>
    <w:p w:rsidR="00F47183" w:rsidRPr="006D4EBD" w:rsidRDefault="00F47183" w:rsidP="00F47183">
      <w:pPr>
        <w:pStyle w:val="a7"/>
        <w:tabs>
          <w:tab w:val="left" w:pos="870"/>
        </w:tabs>
        <w:spacing w:after="0" w:line="240" w:lineRule="auto"/>
        <w:ind w:left="360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 3. Средняя школа </w:t>
      </w:r>
      <w:proofErr w:type="spellStart"/>
      <w:r w:rsidRPr="006D4EBD">
        <w:rPr>
          <w:rFonts w:ascii="Times New Roman" w:hAnsi="Times New Roman"/>
          <w:sz w:val="32"/>
          <w:szCs w:val="32"/>
        </w:rPr>
        <w:t>с</w:t>
      </w:r>
      <w:proofErr w:type="gramStart"/>
      <w:r w:rsidRPr="006D4EBD">
        <w:rPr>
          <w:rFonts w:ascii="Times New Roman" w:hAnsi="Times New Roman"/>
          <w:sz w:val="32"/>
          <w:szCs w:val="32"/>
        </w:rPr>
        <w:t>.Д</w:t>
      </w:r>
      <w:proofErr w:type="gramEnd"/>
      <w:r w:rsidRPr="006D4EBD">
        <w:rPr>
          <w:rFonts w:ascii="Times New Roman" w:hAnsi="Times New Roman"/>
          <w:sz w:val="32"/>
          <w:szCs w:val="32"/>
        </w:rPr>
        <w:t>военка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   переименован</w:t>
      </w:r>
      <w:r w:rsidR="001608FF">
        <w:rPr>
          <w:rFonts w:ascii="Times New Roman" w:hAnsi="Times New Roman"/>
          <w:sz w:val="32"/>
          <w:szCs w:val="32"/>
        </w:rPr>
        <w:t>а</w:t>
      </w:r>
      <w:r w:rsidRPr="006D4EBD">
        <w:rPr>
          <w:rFonts w:ascii="Times New Roman" w:hAnsi="Times New Roman"/>
          <w:sz w:val="32"/>
          <w:szCs w:val="32"/>
        </w:rPr>
        <w:t xml:space="preserve">  в «Основную общеобразовательную школу, при которой создано структурное подразделение «детский сад»</w:t>
      </w:r>
      <w:r w:rsidR="00585367" w:rsidRPr="006D4EBD">
        <w:rPr>
          <w:rFonts w:ascii="Times New Roman" w:hAnsi="Times New Roman"/>
          <w:sz w:val="32"/>
          <w:szCs w:val="32"/>
        </w:rPr>
        <w:t>.</w:t>
      </w:r>
    </w:p>
    <w:p w:rsidR="00F47183" w:rsidRDefault="00585367" w:rsidP="00585367">
      <w:pPr>
        <w:pStyle w:val="a7"/>
        <w:tabs>
          <w:tab w:val="left" w:pos="870"/>
        </w:tabs>
        <w:spacing w:after="0" w:line="240" w:lineRule="auto"/>
        <w:ind w:left="360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4. Детский сад с. </w:t>
      </w:r>
      <w:proofErr w:type="gramStart"/>
      <w:r w:rsidRPr="006D4EBD">
        <w:rPr>
          <w:rFonts w:ascii="Times New Roman" w:hAnsi="Times New Roman"/>
          <w:sz w:val="32"/>
          <w:szCs w:val="32"/>
        </w:rPr>
        <w:t>Яблочное</w:t>
      </w:r>
      <w:proofErr w:type="gramEnd"/>
      <w:r w:rsidRPr="006D4EBD">
        <w:rPr>
          <w:rFonts w:ascii="Times New Roman" w:hAnsi="Times New Roman"/>
          <w:sz w:val="32"/>
          <w:szCs w:val="32"/>
        </w:rPr>
        <w:t xml:space="preserve">  стал структурным </w:t>
      </w:r>
      <w:r w:rsidR="00F47183" w:rsidRPr="006D4EBD">
        <w:rPr>
          <w:rFonts w:ascii="Times New Roman" w:hAnsi="Times New Roman"/>
          <w:sz w:val="32"/>
          <w:szCs w:val="32"/>
        </w:rPr>
        <w:t xml:space="preserve"> </w:t>
      </w:r>
      <w:r w:rsidRPr="006D4EBD">
        <w:rPr>
          <w:rFonts w:ascii="Times New Roman" w:hAnsi="Times New Roman"/>
          <w:sz w:val="32"/>
          <w:szCs w:val="32"/>
        </w:rPr>
        <w:t>подразделением школы.</w:t>
      </w:r>
    </w:p>
    <w:p w:rsidR="001608FF" w:rsidRDefault="001608FF" w:rsidP="00585367">
      <w:pPr>
        <w:pStyle w:val="a7"/>
        <w:tabs>
          <w:tab w:val="left" w:pos="870"/>
        </w:tabs>
        <w:spacing w:after="0" w:line="240" w:lineRule="auto"/>
        <w:ind w:left="36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 результате проведённых мероприятий сохранены рабочие места.</w:t>
      </w:r>
    </w:p>
    <w:p w:rsidR="001608FF" w:rsidRPr="006D4EBD" w:rsidRDefault="001608FF" w:rsidP="00585367">
      <w:pPr>
        <w:pStyle w:val="a7"/>
        <w:tabs>
          <w:tab w:val="left" w:pos="870"/>
        </w:tabs>
        <w:spacing w:after="0" w:line="240" w:lineRule="auto"/>
        <w:ind w:left="360"/>
        <w:jc w:val="both"/>
        <w:rPr>
          <w:rFonts w:ascii="Times New Roman" w:hAnsi="Times New Roman"/>
          <w:sz w:val="32"/>
          <w:szCs w:val="32"/>
        </w:rPr>
      </w:pPr>
    </w:p>
    <w:p w:rsidR="000C6C99" w:rsidRPr="006D4EBD" w:rsidRDefault="000C6C99" w:rsidP="000C6C99">
      <w:pPr>
        <w:pStyle w:val="Default"/>
        <w:jc w:val="both"/>
        <w:rPr>
          <w:color w:val="auto"/>
          <w:sz w:val="32"/>
          <w:szCs w:val="32"/>
        </w:rPr>
      </w:pPr>
      <w:r w:rsidRPr="006D4EBD">
        <w:rPr>
          <w:color w:val="auto"/>
          <w:sz w:val="32"/>
          <w:szCs w:val="32"/>
        </w:rPr>
        <w:t xml:space="preserve">Ключевой целью реализация проекта </w:t>
      </w:r>
      <w:r w:rsidRPr="006D4EBD">
        <w:rPr>
          <w:b/>
          <w:bCs/>
          <w:color w:val="auto"/>
          <w:sz w:val="32"/>
          <w:szCs w:val="32"/>
        </w:rPr>
        <w:t>модернизации системы общего образования</w:t>
      </w:r>
      <w:r w:rsidRPr="006D4EBD">
        <w:rPr>
          <w:color w:val="auto"/>
          <w:sz w:val="32"/>
          <w:szCs w:val="32"/>
        </w:rPr>
        <w:t xml:space="preserve"> является доведение средней заработной платы учителей до средней заработной платы по экономике области.</w:t>
      </w:r>
    </w:p>
    <w:p w:rsidR="000E5B1E" w:rsidRDefault="000E5B1E" w:rsidP="000E5B1E">
      <w:pPr>
        <w:pStyle w:val="Default"/>
        <w:jc w:val="both"/>
        <w:rPr>
          <w:color w:val="auto"/>
          <w:sz w:val="32"/>
          <w:szCs w:val="32"/>
        </w:rPr>
      </w:pPr>
      <w:r w:rsidRPr="006D4EBD">
        <w:rPr>
          <w:color w:val="auto"/>
          <w:sz w:val="32"/>
          <w:szCs w:val="32"/>
        </w:rPr>
        <w:t xml:space="preserve">По итогам мониторинга в декабре 2013 г. по </w:t>
      </w:r>
      <w:proofErr w:type="spellStart"/>
      <w:r w:rsidRPr="006D4EBD">
        <w:rPr>
          <w:color w:val="auto"/>
          <w:sz w:val="32"/>
          <w:szCs w:val="32"/>
        </w:rPr>
        <w:t>Лысогорскому</w:t>
      </w:r>
      <w:proofErr w:type="spellEnd"/>
      <w:r w:rsidRPr="006D4EBD">
        <w:rPr>
          <w:color w:val="auto"/>
          <w:sz w:val="32"/>
          <w:szCs w:val="32"/>
        </w:rPr>
        <w:t xml:space="preserve"> муниципальному району средняя заработная плата учителя составила 19,5  тыс. руб., в аналогичный период 2012 г. – 17, 8 тыс. руб. </w:t>
      </w:r>
    </w:p>
    <w:p w:rsidR="00662047" w:rsidRPr="00F42206" w:rsidRDefault="00662047" w:rsidP="00662047">
      <w:pPr>
        <w:spacing w:after="0"/>
        <w:ind w:firstLine="540"/>
        <w:jc w:val="both"/>
        <w:rPr>
          <w:rFonts w:ascii="Times New Roman" w:hAnsi="Times New Roman"/>
          <w:bCs/>
          <w:sz w:val="32"/>
          <w:szCs w:val="32"/>
        </w:rPr>
      </w:pPr>
      <w:r w:rsidRPr="00F42206">
        <w:rPr>
          <w:rFonts w:ascii="Times New Roman" w:hAnsi="Times New Roman"/>
          <w:bCs/>
          <w:sz w:val="32"/>
          <w:szCs w:val="32"/>
        </w:rPr>
        <w:lastRenderedPageBreak/>
        <w:t>Образовательные учреждения района третий  год участвуют в программе модернизации  системы общего образования. В течение этих лет в школы района поставлено  новое современное оборудование на сумму  более  12 млн</w:t>
      </w:r>
      <w:proofErr w:type="gramStart"/>
      <w:r w:rsidRPr="00F42206">
        <w:rPr>
          <w:rFonts w:ascii="Times New Roman" w:hAnsi="Times New Roman"/>
          <w:bCs/>
          <w:sz w:val="32"/>
          <w:szCs w:val="32"/>
        </w:rPr>
        <w:t>.р</w:t>
      </w:r>
      <w:proofErr w:type="gramEnd"/>
      <w:r w:rsidRPr="00F42206">
        <w:rPr>
          <w:rFonts w:ascii="Times New Roman" w:hAnsi="Times New Roman"/>
          <w:bCs/>
          <w:sz w:val="32"/>
          <w:szCs w:val="32"/>
        </w:rPr>
        <w:t xml:space="preserve">ублей </w:t>
      </w:r>
    </w:p>
    <w:p w:rsidR="00662047" w:rsidRPr="006D4EBD" w:rsidRDefault="00662047" w:rsidP="000E5B1E">
      <w:pPr>
        <w:pStyle w:val="Default"/>
        <w:jc w:val="both"/>
        <w:rPr>
          <w:color w:val="auto"/>
          <w:sz w:val="32"/>
          <w:szCs w:val="32"/>
        </w:rPr>
      </w:pPr>
    </w:p>
    <w:p w:rsidR="00F421D7" w:rsidRPr="006D4EBD" w:rsidRDefault="00F421D7" w:rsidP="00F421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b/>
          <w:bCs/>
          <w:sz w:val="32"/>
          <w:szCs w:val="32"/>
        </w:rPr>
        <w:t xml:space="preserve">На реализацию основных направлений проекта модернизации общего образования  были выделены федеральные средства в сумме </w:t>
      </w:r>
      <w:r w:rsidRPr="006D4EBD">
        <w:rPr>
          <w:rFonts w:ascii="Times New Roman" w:hAnsi="Times New Roman"/>
          <w:sz w:val="32"/>
          <w:szCs w:val="32"/>
        </w:rPr>
        <w:t xml:space="preserve">    7  811,6    тыс</w:t>
      </w:r>
      <w:proofErr w:type="gramStart"/>
      <w:r w:rsidRPr="006D4EBD">
        <w:rPr>
          <w:rFonts w:ascii="Times New Roman" w:hAnsi="Times New Roman"/>
          <w:sz w:val="32"/>
          <w:szCs w:val="32"/>
        </w:rPr>
        <w:t>.р</w:t>
      </w:r>
      <w:proofErr w:type="gramEnd"/>
      <w:r w:rsidRPr="006D4EBD">
        <w:rPr>
          <w:rFonts w:ascii="Times New Roman" w:hAnsi="Times New Roman"/>
          <w:sz w:val="32"/>
          <w:szCs w:val="32"/>
        </w:rPr>
        <w:t>уб., в т.ч. на</w:t>
      </w:r>
    </w:p>
    <w:p w:rsidR="00F421D7" w:rsidRPr="006D4EBD" w:rsidRDefault="00F421D7" w:rsidP="00F421D7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b/>
          <w:sz w:val="32"/>
          <w:szCs w:val="32"/>
        </w:rPr>
        <w:t>1</w:t>
      </w:r>
      <w:r w:rsidRPr="006D4EBD">
        <w:rPr>
          <w:rFonts w:ascii="Times New Roman" w:hAnsi="Times New Roman"/>
          <w:sz w:val="32"/>
          <w:szCs w:val="32"/>
        </w:rPr>
        <w:t xml:space="preserve">.  оснащение  учебным оборудованием </w:t>
      </w:r>
    </w:p>
    <w:p w:rsidR="00F421D7" w:rsidRPr="006D4EBD" w:rsidRDefault="00F421D7" w:rsidP="00F421D7">
      <w:pPr>
        <w:tabs>
          <w:tab w:val="left" w:pos="211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b/>
          <w:sz w:val="32"/>
          <w:szCs w:val="32"/>
        </w:rPr>
        <w:t xml:space="preserve">2.  </w:t>
      </w:r>
      <w:r w:rsidRPr="006D4EBD">
        <w:rPr>
          <w:rFonts w:ascii="Times New Roman" w:hAnsi="Times New Roman"/>
          <w:sz w:val="32"/>
          <w:szCs w:val="32"/>
        </w:rPr>
        <w:t>Пополнение фондов школьных библиотек</w:t>
      </w:r>
      <w:r w:rsidRPr="006D4EBD">
        <w:rPr>
          <w:rFonts w:ascii="Times New Roman" w:hAnsi="Times New Roman"/>
          <w:b/>
          <w:sz w:val="32"/>
          <w:szCs w:val="32"/>
        </w:rPr>
        <w:t xml:space="preserve">  </w:t>
      </w:r>
    </w:p>
    <w:p w:rsidR="00F421D7" w:rsidRPr="006D4EBD" w:rsidRDefault="00F421D7" w:rsidP="00F421D7">
      <w:pPr>
        <w:tabs>
          <w:tab w:val="left" w:pos="211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b/>
          <w:sz w:val="32"/>
          <w:szCs w:val="32"/>
        </w:rPr>
        <w:t>3</w:t>
      </w:r>
      <w:r w:rsidRPr="006D4EBD">
        <w:rPr>
          <w:rFonts w:ascii="Times New Roman" w:hAnsi="Times New Roman"/>
          <w:sz w:val="32"/>
          <w:szCs w:val="32"/>
        </w:rPr>
        <w:t xml:space="preserve">. На повышение квалификации педагогов в рамках ФГОС </w:t>
      </w:r>
    </w:p>
    <w:p w:rsidR="00F421D7" w:rsidRPr="006D4EBD" w:rsidRDefault="00F421D7" w:rsidP="00F421D7">
      <w:pPr>
        <w:tabs>
          <w:tab w:val="left" w:pos="2115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b/>
          <w:sz w:val="32"/>
          <w:szCs w:val="32"/>
        </w:rPr>
        <w:t>4</w:t>
      </w:r>
      <w:r w:rsidRPr="006D4EBD">
        <w:rPr>
          <w:rFonts w:ascii="Times New Roman" w:hAnsi="Times New Roman"/>
          <w:sz w:val="32"/>
          <w:szCs w:val="32"/>
        </w:rPr>
        <w:t xml:space="preserve">. На энергосбережение и ремонт </w:t>
      </w:r>
      <w:r w:rsidR="001608FF">
        <w:rPr>
          <w:rFonts w:ascii="Times New Roman" w:hAnsi="Times New Roman"/>
          <w:sz w:val="32"/>
          <w:szCs w:val="32"/>
        </w:rPr>
        <w:t xml:space="preserve"> учреждений</w:t>
      </w:r>
      <w:r w:rsidRPr="006D4EBD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Pr="006D4EBD">
        <w:rPr>
          <w:rFonts w:ascii="Times New Roman" w:hAnsi="Times New Roman"/>
          <w:sz w:val="32"/>
          <w:szCs w:val="32"/>
        </w:rPr>
        <w:t xml:space="preserve">( </w:t>
      </w:r>
      <w:proofErr w:type="gramEnd"/>
      <w:r w:rsidRPr="006D4EBD">
        <w:rPr>
          <w:rFonts w:ascii="Times New Roman" w:hAnsi="Times New Roman"/>
          <w:sz w:val="32"/>
          <w:szCs w:val="32"/>
        </w:rPr>
        <w:t xml:space="preserve">замена оконных блоков в СОШ № 1 и 2 р.п. </w:t>
      </w:r>
      <w:proofErr w:type="gramStart"/>
      <w:r w:rsidRPr="006D4EBD">
        <w:rPr>
          <w:rFonts w:ascii="Times New Roman" w:hAnsi="Times New Roman"/>
          <w:sz w:val="32"/>
          <w:szCs w:val="32"/>
        </w:rPr>
        <w:t xml:space="preserve">Лысые Горы,  замена кровли в школе с. Большая </w:t>
      </w:r>
      <w:proofErr w:type="spellStart"/>
      <w:r w:rsidRPr="006D4EBD">
        <w:rPr>
          <w:rFonts w:ascii="Times New Roman" w:hAnsi="Times New Roman"/>
          <w:sz w:val="32"/>
          <w:szCs w:val="32"/>
        </w:rPr>
        <w:t>Рельня</w:t>
      </w:r>
      <w:proofErr w:type="spellEnd"/>
      <w:r w:rsidRPr="006D4EBD">
        <w:rPr>
          <w:rFonts w:ascii="Times New Roman" w:hAnsi="Times New Roman"/>
          <w:sz w:val="32"/>
          <w:szCs w:val="32"/>
        </w:rPr>
        <w:t>, ремонт канализации в школах  № 1 и 2 р.п.</w:t>
      </w:r>
      <w:proofErr w:type="gramEnd"/>
      <w:r w:rsidRPr="006D4EBD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Pr="006D4EBD">
        <w:rPr>
          <w:rFonts w:ascii="Times New Roman" w:hAnsi="Times New Roman"/>
          <w:sz w:val="32"/>
          <w:szCs w:val="32"/>
        </w:rPr>
        <w:t xml:space="preserve">Лысые Горы </w:t>
      </w:r>
      <w:ins w:id="0" w:author="User" w:date="2013-07-19T11:59:00Z">
        <w:r w:rsidRPr="006D4EBD">
          <w:rPr>
            <w:rFonts w:ascii="Times New Roman" w:hAnsi="Times New Roman"/>
            <w:sz w:val="32"/>
            <w:szCs w:val="32"/>
          </w:rPr>
          <w:t xml:space="preserve"> </w:t>
        </w:r>
      </w:ins>
      <w:r w:rsidRPr="006D4EBD">
        <w:rPr>
          <w:rFonts w:ascii="Times New Roman" w:hAnsi="Times New Roman"/>
          <w:sz w:val="32"/>
          <w:szCs w:val="32"/>
        </w:rPr>
        <w:t>и с. Большая Дмитриевка).</w:t>
      </w:r>
      <w:proofErr w:type="gramEnd"/>
    </w:p>
    <w:p w:rsidR="00F421D7" w:rsidRPr="006D4EBD" w:rsidRDefault="00F421D7" w:rsidP="00F421D7">
      <w:pPr>
        <w:spacing w:after="0" w:line="240" w:lineRule="auto"/>
        <w:ind w:firstLine="709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color w:val="000000"/>
          <w:w w:val="106"/>
          <w:sz w:val="32"/>
          <w:szCs w:val="32"/>
          <w:lang w:bidi="he-IL"/>
        </w:rPr>
        <w:t xml:space="preserve"> </w:t>
      </w:r>
    </w:p>
    <w:p w:rsidR="00F47183" w:rsidRPr="006D4EBD" w:rsidRDefault="00F47183" w:rsidP="00F47183">
      <w:pPr>
        <w:pStyle w:val="Default"/>
        <w:jc w:val="both"/>
        <w:rPr>
          <w:color w:val="auto"/>
          <w:sz w:val="32"/>
          <w:szCs w:val="32"/>
        </w:rPr>
      </w:pPr>
      <w:r w:rsidRPr="006D4EBD">
        <w:rPr>
          <w:color w:val="auto"/>
          <w:sz w:val="32"/>
          <w:szCs w:val="32"/>
        </w:rPr>
        <w:t xml:space="preserve">В образовательных учреждениях   района   работают 371 педагогический работник, из них  291  чел. - в общеобразовательных учреждениях,   82 чел. в дошкольных учреждениях,14 чел. в учреждении дополнительного образования детей. </w:t>
      </w:r>
    </w:p>
    <w:p w:rsidR="00F47183" w:rsidRPr="006D4EBD" w:rsidRDefault="00F47183" w:rsidP="00F47183">
      <w:pPr>
        <w:pStyle w:val="Default"/>
        <w:jc w:val="both"/>
        <w:rPr>
          <w:color w:val="auto"/>
          <w:sz w:val="32"/>
          <w:szCs w:val="32"/>
        </w:rPr>
      </w:pPr>
      <w:r w:rsidRPr="006D4EBD">
        <w:rPr>
          <w:color w:val="auto"/>
          <w:sz w:val="32"/>
          <w:szCs w:val="32"/>
        </w:rPr>
        <w:t xml:space="preserve">Количество учителей пенсионного возраста составляет  более  55 %. </w:t>
      </w:r>
    </w:p>
    <w:p w:rsidR="00F47183" w:rsidRPr="006D4EBD" w:rsidRDefault="00F47183" w:rsidP="00F47183">
      <w:pPr>
        <w:pStyle w:val="Default"/>
        <w:jc w:val="both"/>
        <w:rPr>
          <w:color w:val="auto"/>
          <w:sz w:val="32"/>
          <w:szCs w:val="32"/>
        </w:rPr>
      </w:pPr>
      <w:r w:rsidRPr="006D4EBD">
        <w:rPr>
          <w:color w:val="auto"/>
          <w:sz w:val="32"/>
          <w:szCs w:val="32"/>
        </w:rPr>
        <w:t xml:space="preserve">На 1 сентября 2013 года все школы были укомплектованы специалистами </w:t>
      </w:r>
      <w:proofErr w:type="gramStart"/>
      <w:r w:rsidRPr="006D4EBD">
        <w:rPr>
          <w:color w:val="auto"/>
          <w:sz w:val="32"/>
          <w:szCs w:val="32"/>
        </w:rPr>
        <w:t>на</w:t>
      </w:r>
      <w:proofErr w:type="gramEnd"/>
    </w:p>
    <w:p w:rsidR="00F47183" w:rsidRPr="006D4EBD" w:rsidRDefault="00F47183" w:rsidP="00F47183">
      <w:pPr>
        <w:pStyle w:val="Default"/>
        <w:jc w:val="both"/>
        <w:rPr>
          <w:color w:val="auto"/>
          <w:sz w:val="32"/>
          <w:szCs w:val="32"/>
        </w:rPr>
      </w:pPr>
      <w:r w:rsidRPr="006D4EBD">
        <w:rPr>
          <w:color w:val="auto"/>
          <w:sz w:val="32"/>
          <w:szCs w:val="32"/>
        </w:rPr>
        <w:t xml:space="preserve"> 98 %. </w:t>
      </w:r>
    </w:p>
    <w:p w:rsidR="001608FF" w:rsidRPr="006D4EBD" w:rsidRDefault="001608FF" w:rsidP="001608FF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             В целях привлечения молодых кадров в учреждения бюджетной сферы в </w:t>
      </w:r>
      <w:proofErr w:type="spellStart"/>
      <w:r w:rsidRPr="006D4EBD">
        <w:rPr>
          <w:rFonts w:ascii="Times New Roman" w:hAnsi="Times New Roman"/>
          <w:sz w:val="32"/>
          <w:szCs w:val="32"/>
        </w:rPr>
        <w:t>Лысогорском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  муниципальном районе реализуется комплекс мер по привлечению молодых педагогов.</w:t>
      </w:r>
    </w:p>
    <w:p w:rsidR="00F47183" w:rsidRPr="006D4EBD" w:rsidRDefault="00F47183" w:rsidP="00F47183">
      <w:pPr>
        <w:pStyle w:val="Default"/>
        <w:jc w:val="both"/>
        <w:rPr>
          <w:color w:val="auto"/>
          <w:sz w:val="32"/>
          <w:szCs w:val="32"/>
        </w:rPr>
      </w:pPr>
      <w:r w:rsidRPr="006D4EBD">
        <w:rPr>
          <w:color w:val="auto"/>
          <w:sz w:val="32"/>
          <w:szCs w:val="32"/>
        </w:rPr>
        <w:t xml:space="preserve">В 2013-2014 учебном году в образовательные учреждения </w:t>
      </w:r>
      <w:proofErr w:type="spellStart"/>
      <w:r w:rsidRPr="006D4EBD">
        <w:rPr>
          <w:color w:val="auto"/>
          <w:sz w:val="32"/>
          <w:szCs w:val="32"/>
        </w:rPr>
        <w:t>Лысогорского</w:t>
      </w:r>
      <w:proofErr w:type="spellEnd"/>
      <w:r w:rsidRPr="006D4EBD">
        <w:rPr>
          <w:color w:val="auto"/>
          <w:sz w:val="32"/>
          <w:szCs w:val="32"/>
        </w:rPr>
        <w:t xml:space="preserve"> муниципального района прибыло  2   молодых специалист</w:t>
      </w:r>
      <w:r w:rsidR="001608FF">
        <w:rPr>
          <w:color w:val="auto"/>
          <w:sz w:val="32"/>
          <w:szCs w:val="32"/>
        </w:rPr>
        <w:t xml:space="preserve">а, которые </w:t>
      </w:r>
      <w:r w:rsidRPr="006D4EBD">
        <w:rPr>
          <w:color w:val="auto"/>
          <w:sz w:val="32"/>
          <w:szCs w:val="32"/>
        </w:rPr>
        <w:t xml:space="preserve"> являются получателями выплат,  соответствую</w:t>
      </w:r>
      <w:r w:rsidR="001608FF">
        <w:rPr>
          <w:color w:val="auto"/>
          <w:sz w:val="32"/>
          <w:szCs w:val="32"/>
        </w:rPr>
        <w:t>щей</w:t>
      </w:r>
      <w:r w:rsidRPr="006D4EBD">
        <w:rPr>
          <w:color w:val="auto"/>
          <w:sz w:val="32"/>
          <w:szCs w:val="32"/>
        </w:rPr>
        <w:t xml:space="preserve"> программы.</w:t>
      </w:r>
    </w:p>
    <w:p w:rsidR="00F47183" w:rsidRPr="006D4EBD" w:rsidRDefault="00F47183" w:rsidP="00F47183">
      <w:pPr>
        <w:pStyle w:val="Default"/>
        <w:jc w:val="both"/>
        <w:rPr>
          <w:color w:val="auto"/>
          <w:sz w:val="32"/>
          <w:szCs w:val="32"/>
        </w:rPr>
      </w:pPr>
    </w:p>
    <w:p w:rsidR="00F47183" w:rsidRDefault="00F47183" w:rsidP="00F47183">
      <w:pPr>
        <w:pStyle w:val="Default"/>
        <w:jc w:val="both"/>
        <w:rPr>
          <w:color w:val="auto"/>
          <w:sz w:val="32"/>
          <w:szCs w:val="32"/>
        </w:rPr>
      </w:pPr>
      <w:r w:rsidRPr="006D4EBD">
        <w:rPr>
          <w:color w:val="auto"/>
          <w:sz w:val="32"/>
          <w:szCs w:val="32"/>
        </w:rPr>
        <w:t xml:space="preserve">По итогам 2013 года было аттестовано 35 чел. учителей </w:t>
      </w:r>
      <w:r w:rsidR="00F421D7" w:rsidRPr="006D4EBD">
        <w:rPr>
          <w:color w:val="auto"/>
          <w:sz w:val="32"/>
          <w:szCs w:val="32"/>
        </w:rPr>
        <w:t xml:space="preserve"> района </w:t>
      </w:r>
      <w:r w:rsidRPr="006D4EBD">
        <w:rPr>
          <w:color w:val="auto"/>
          <w:sz w:val="32"/>
          <w:szCs w:val="32"/>
        </w:rPr>
        <w:t>(40%) получили в установленном порядк</w:t>
      </w:r>
      <w:r w:rsidR="001608FF">
        <w:rPr>
          <w:color w:val="auto"/>
          <w:sz w:val="32"/>
          <w:szCs w:val="32"/>
        </w:rPr>
        <w:t>е первую, высшую квалификационные</w:t>
      </w:r>
      <w:r w:rsidRPr="006D4EBD">
        <w:rPr>
          <w:color w:val="auto"/>
          <w:sz w:val="32"/>
          <w:szCs w:val="32"/>
        </w:rPr>
        <w:t xml:space="preserve"> категории и подтверждение соответствия занимаемой должности, что соответствует плановому показателю, предусмотренному соглашением </w:t>
      </w:r>
      <w:proofErr w:type="gramStart"/>
      <w:r w:rsidRPr="006D4EBD">
        <w:rPr>
          <w:color w:val="auto"/>
          <w:sz w:val="32"/>
          <w:szCs w:val="32"/>
        </w:rPr>
        <w:t xml:space="preserve">( </w:t>
      </w:r>
      <w:proofErr w:type="gramEnd"/>
      <w:r w:rsidRPr="006D4EBD">
        <w:rPr>
          <w:color w:val="auto"/>
          <w:sz w:val="32"/>
          <w:szCs w:val="32"/>
        </w:rPr>
        <w:t xml:space="preserve">40 %). </w:t>
      </w:r>
    </w:p>
    <w:p w:rsidR="003836CE" w:rsidRPr="006D4EBD" w:rsidRDefault="003836CE" w:rsidP="00F47183">
      <w:pPr>
        <w:pStyle w:val="Default"/>
        <w:jc w:val="both"/>
        <w:rPr>
          <w:color w:val="auto"/>
          <w:sz w:val="32"/>
          <w:szCs w:val="32"/>
        </w:rPr>
      </w:pPr>
      <w:r w:rsidRPr="00F42206">
        <w:rPr>
          <w:sz w:val="32"/>
          <w:szCs w:val="32"/>
        </w:rPr>
        <w:t>Показателем высокого уровня методической поддержки педагогов в районе является третье место в областном конкурсе среди  муниципальных методических служб</w:t>
      </w:r>
    </w:p>
    <w:p w:rsidR="00943E47" w:rsidRPr="006D4EBD" w:rsidRDefault="00943E47" w:rsidP="00943E4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lastRenderedPageBreak/>
        <w:t xml:space="preserve">Государственная итоговая аттестация в независимой форме и в форме ЕГЭ является одним из способов формирования механизма оценки  качества и </w:t>
      </w:r>
      <w:proofErr w:type="spellStart"/>
      <w:r w:rsidRPr="006D4EBD">
        <w:rPr>
          <w:rFonts w:ascii="Times New Roman" w:hAnsi="Times New Roman"/>
          <w:sz w:val="32"/>
          <w:szCs w:val="32"/>
        </w:rPr>
        <w:t>востребованности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 образовательных услуг, в том числ</w:t>
      </w:r>
      <w:proofErr w:type="gramStart"/>
      <w:r w:rsidRPr="006D4EBD">
        <w:rPr>
          <w:rFonts w:ascii="Times New Roman" w:hAnsi="Times New Roman"/>
          <w:sz w:val="32"/>
          <w:szCs w:val="32"/>
        </w:rPr>
        <w:t>е-</w:t>
      </w:r>
      <w:proofErr w:type="gramEnd"/>
      <w:r w:rsidRPr="006D4EBD">
        <w:rPr>
          <w:rFonts w:ascii="Times New Roman" w:hAnsi="Times New Roman"/>
          <w:sz w:val="32"/>
          <w:szCs w:val="32"/>
        </w:rPr>
        <w:t xml:space="preserve"> создание внешней, прозрачной и объективной системы оценки учебных достижений учащихся.</w:t>
      </w:r>
    </w:p>
    <w:p w:rsidR="00943E47" w:rsidRPr="006D4EBD" w:rsidRDefault="00943E47" w:rsidP="00943E4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       </w:t>
      </w:r>
    </w:p>
    <w:p w:rsidR="00FC068A" w:rsidRPr="00FC068A" w:rsidRDefault="00FC068A" w:rsidP="00FC068A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FC068A">
        <w:rPr>
          <w:rFonts w:ascii="Times New Roman" w:hAnsi="Times New Roman"/>
          <w:sz w:val="32"/>
          <w:szCs w:val="32"/>
        </w:rPr>
        <w:t xml:space="preserve">В 2013 году единый государственный экзамен проведен в штатном режиме для 118 выпускников  11 классов по 10 общеобразовательным предметам. </w:t>
      </w:r>
      <w:r w:rsidRPr="00FC068A">
        <w:rPr>
          <w:rFonts w:ascii="Times New Roman" w:hAnsi="Times New Roman"/>
          <w:bCs/>
          <w:sz w:val="32"/>
          <w:szCs w:val="32"/>
        </w:rPr>
        <w:t xml:space="preserve">     </w:t>
      </w:r>
    </w:p>
    <w:p w:rsidR="00FC068A" w:rsidRPr="00FC068A" w:rsidRDefault="00FC068A" w:rsidP="00FC068A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</w:rPr>
      </w:pPr>
      <w:r w:rsidRPr="00FC068A">
        <w:rPr>
          <w:rFonts w:ascii="Times New Roman" w:hAnsi="Times New Roman"/>
          <w:bCs/>
          <w:sz w:val="32"/>
          <w:szCs w:val="32"/>
        </w:rPr>
        <w:t>Из них:</w:t>
      </w:r>
    </w:p>
    <w:p w:rsidR="00FC068A" w:rsidRPr="00FC068A" w:rsidRDefault="00FC068A" w:rsidP="00FC068A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</w:rPr>
      </w:pPr>
      <w:r w:rsidRPr="00FC068A">
        <w:rPr>
          <w:rFonts w:ascii="Times New Roman" w:hAnsi="Times New Roman"/>
          <w:bCs/>
          <w:sz w:val="32"/>
          <w:szCs w:val="32"/>
        </w:rPr>
        <w:t xml:space="preserve">     - окончили с отличием – 3</w:t>
      </w:r>
    </w:p>
    <w:p w:rsidR="00FC068A" w:rsidRPr="00FC068A" w:rsidRDefault="00FC068A" w:rsidP="00FC068A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</w:rPr>
      </w:pPr>
      <w:r w:rsidRPr="00FC068A">
        <w:rPr>
          <w:rFonts w:ascii="Times New Roman" w:hAnsi="Times New Roman"/>
          <w:bCs/>
          <w:sz w:val="32"/>
          <w:szCs w:val="32"/>
        </w:rPr>
        <w:t xml:space="preserve">     - окончили на «4» и «5» - 55</w:t>
      </w:r>
    </w:p>
    <w:p w:rsidR="00FC068A" w:rsidRPr="00FC068A" w:rsidRDefault="00FC068A" w:rsidP="00FC068A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</w:rPr>
      </w:pPr>
      <w:r w:rsidRPr="00FC068A">
        <w:rPr>
          <w:rFonts w:ascii="Times New Roman" w:hAnsi="Times New Roman"/>
          <w:bCs/>
          <w:sz w:val="32"/>
          <w:szCs w:val="32"/>
        </w:rPr>
        <w:t xml:space="preserve">     - </w:t>
      </w:r>
      <w:proofErr w:type="gramStart"/>
      <w:r w:rsidRPr="00FC068A">
        <w:rPr>
          <w:rFonts w:ascii="Times New Roman" w:hAnsi="Times New Roman"/>
          <w:bCs/>
          <w:sz w:val="32"/>
          <w:szCs w:val="32"/>
        </w:rPr>
        <w:t>награждены</w:t>
      </w:r>
      <w:proofErr w:type="gramEnd"/>
      <w:r w:rsidRPr="00FC068A">
        <w:rPr>
          <w:rFonts w:ascii="Times New Roman" w:hAnsi="Times New Roman"/>
          <w:bCs/>
          <w:sz w:val="32"/>
          <w:szCs w:val="32"/>
        </w:rPr>
        <w:t xml:space="preserve"> серебряной медалью – 3</w:t>
      </w:r>
    </w:p>
    <w:p w:rsidR="00FC068A" w:rsidRPr="00FC068A" w:rsidRDefault="00FC068A" w:rsidP="00FC068A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</w:rPr>
      </w:pPr>
      <w:r w:rsidRPr="00FC068A">
        <w:rPr>
          <w:rFonts w:ascii="Times New Roman" w:hAnsi="Times New Roman"/>
          <w:bCs/>
          <w:sz w:val="32"/>
          <w:szCs w:val="32"/>
        </w:rPr>
        <w:t xml:space="preserve">      - </w:t>
      </w:r>
      <w:proofErr w:type="gramStart"/>
      <w:r w:rsidRPr="00FC068A">
        <w:rPr>
          <w:rFonts w:ascii="Times New Roman" w:hAnsi="Times New Roman"/>
          <w:bCs/>
          <w:sz w:val="32"/>
          <w:szCs w:val="32"/>
        </w:rPr>
        <w:t>награждены</w:t>
      </w:r>
      <w:proofErr w:type="gramEnd"/>
      <w:r w:rsidRPr="00FC068A">
        <w:rPr>
          <w:rFonts w:ascii="Times New Roman" w:hAnsi="Times New Roman"/>
          <w:bCs/>
          <w:sz w:val="32"/>
          <w:szCs w:val="32"/>
        </w:rPr>
        <w:t xml:space="preserve"> Почетной грамотой – 17</w:t>
      </w:r>
    </w:p>
    <w:p w:rsidR="00FC068A" w:rsidRPr="00FC068A" w:rsidRDefault="00FC068A" w:rsidP="00FC068A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</w:rPr>
      </w:pPr>
      <w:r w:rsidRPr="00FC068A">
        <w:rPr>
          <w:rFonts w:ascii="Times New Roman" w:hAnsi="Times New Roman"/>
          <w:bCs/>
          <w:sz w:val="32"/>
          <w:szCs w:val="32"/>
        </w:rPr>
        <w:t xml:space="preserve">   Прошли аттестацию в виде ГВЭ - 1  человек</w:t>
      </w:r>
    </w:p>
    <w:p w:rsidR="00FC068A" w:rsidRPr="00FC068A" w:rsidRDefault="00FC068A" w:rsidP="00FC068A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</w:rPr>
      </w:pPr>
      <w:r w:rsidRPr="00FC068A">
        <w:rPr>
          <w:rFonts w:ascii="Times New Roman" w:hAnsi="Times New Roman"/>
          <w:bCs/>
          <w:sz w:val="32"/>
          <w:szCs w:val="32"/>
        </w:rPr>
        <w:t xml:space="preserve">   Не получил аттестат – 2 человека</w:t>
      </w:r>
    </w:p>
    <w:p w:rsidR="00FC068A" w:rsidRPr="00FC068A" w:rsidRDefault="00FC068A" w:rsidP="00FC068A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FC068A">
        <w:rPr>
          <w:rFonts w:ascii="Times New Roman" w:hAnsi="Times New Roman"/>
          <w:sz w:val="32"/>
          <w:szCs w:val="32"/>
        </w:rPr>
        <w:t>В 2013 году все обучающиеся 9-х классов (176 человек) приняли участие в независимой форме аттестации.</w:t>
      </w:r>
    </w:p>
    <w:p w:rsidR="00FC068A" w:rsidRPr="00FC068A" w:rsidRDefault="00FC068A" w:rsidP="00FC068A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proofErr w:type="gramStart"/>
      <w:r w:rsidRPr="00FC068A">
        <w:rPr>
          <w:rFonts w:ascii="Times New Roman" w:hAnsi="Times New Roman"/>
          <w:sz w:val="32"/>
          <w:szCs w:val="32"/>
        </w:rPr>
        <w:t>Допущены к государственной  итоговой аттестации в независимой форме -174 чел.</w:t>
      </w:r>
      <w:proofErr w:type="gramEnd"/>
    </w:p>
    <w:p w:rsidR="00FC068A" w:rsidRPr="00FC068A" w:rsidRDefault="00FC068A" w:rsidP="00FC068A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FC068A">
        <w:rPr>
          <w:rFonts w:ascii="Times New Roman" w:hAnsi="Times New Roman"/>
          <w:sz w:val="32"/>
          <w:szCs w:val="32"/>
        </w:rPr>
        <w:t>Не получили аттестат об основном (общем) образовании -  2 чел., 1 чел., как не освоивший основные общеобразовательные программы основного общего образования по двум предметам (русский язык и математика), 1 чел. по справке ПМПК.</w:t>
      </w:r>
    </w:p>
    <w:p w:rsidR="00943E47" w:rsidRPr="006D4EBD" w:rsidRDefault="00943E47" w:rsidP="00943E4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943E47" w:rsidRPr="006D4EBD" w:rsidRDefault="00943E47" w:rsidP="00943E4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                 Качество знаний учащихся по </w:t>
      </w:r>
      <w:proofErr w:type="spellStart"/>
      <w:r w:rsidRPr="006D4EBD">
        <w:rPr>
          <w:rFonts w:ascii="Times New Roman" w:hAnsi="Times New Roman"/>
          <w:sz w:val="32"/>
          <w:szCs w:val="32"/>
        </w:rPr>
        <w:t>Лысогорскому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 муниципальному району составляет  40,6%. Выше средних муниципальных показателей качество знаний учащихся в школах   с. Большая Дмитриевка, с. Шереметьевка, п. Яблочный, с. Широкий Карамыш, п. Октябрьский, с. Раздольное, </w:t>
      </w:r>
      <w:proofErr w:type="spellStart"/>
      <w:r w:rsidRPr="006D4EBD">
        <w:rPr>
          <w:rFonts w:ascii="Times New Roman" w:hAnsi="Times New Roman"/>
          <w:sz w:val="32"/>
          <w:szCs w:val="32"/>
        </w:rPr>
        <w:t>с</w:t>
      </w:r>
      <w:proofErr w:type="gramStart"/>
      <w:r w:rsidRPr="006D4EBD">
        <w:rPr>
          <w:rFonts w:ascii="Times New Roman" w:hAnsi="Times New Roman"/>
          <w:sz w:val="32"/>
          <w:szCs w:val="32"/>
        </w:rPr>
        <w:t>.А</w:t>
      </w:r>
      <w:proofErr w:type="gramEnd"/>
      <w:r w:rsidRPr="006D4EBD">
        <w:rPr>
          <w:rFonts w:ascii="Times New Roman" w:hAnsi="Times New Roman"/>
          <w:sz w:val="32"/>
          <w:szCs w:val="32"/>
        </w:rPr>
        <w:t>таевка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, с. Большие Копёны, с. Новая Красавка, с. </w:t>
      </w:r>
      <w:proofErr w:type="spellStart"/>
      <w:r w:rsidRPr="006D4EBD">
        <w:rPr>
          <w:rFonts w:ascii="Times New Roman" w:hAnsi="Times New Roman"/>
          <w:sz w:val="32"/>
          <w:szCs w:val="32"/>
        </w:rPr>
        <w:t>Бутырки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, № 1 р.п. Лысые Горы.           </w:t>
      </w:r>
    </w:p>
    <w:p w:rsidR="00943E47" w:rsidRPr="006D4EBD" w:rsidRDefault="00943E47" w:rsidP="00943E4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Ниже – с. Ключи, с. Большая </w:t>
      </w:r>
      <w:proofErr w:type="spellStart"/>
      <w:r w:rsidRPr="006D4EBD">
        <w:rPr>
          <w:rFonts w:ascii="Times New Roman" w:hAnsi="Times New Roman"/>
          <w:sz w:val="32"/>
          <w:szCs w:val="32"/>
        </w:rPr>
        <w:t>Рельня</w:t>
      </w:r>
      <w:proofErr w:type="gramStart"/>
      <w:r w:rsidRPr="006D4EBD">
        <w:rPr>
          <w:rFonts w:ascii="Times New Roman" w:hAnsi="Times New Roman"/>
          <w:sz w:val="32"/>
          <w:szCs w:val="32"/>
        </w:rPr>
        <w:t>,с</w:t>
      </w:r>
      <w:proofErr w:type="spellEnd"/>
      <w:proofErr w:type="gramEnd"/>
      <w:r w:rsidRPr="006D4EBD">
        <w:rPr>
          <w:rFonts w:ascii="Times New Roman" w:hAnsi="Times New Roman"/>
          <w:sz w:val="32"/>
          <w:szCs w:val="32"/>
        </w:rPr>
        <w:t xml:space="preserve">. Большая Каменка, п. </w:t>
      </w:r>
      <w:proofErr w:type="spellStart"/>
      <w:r w:rsidRPr="006D4EBD">
        <w:rPr>
          <w:rFonts w:ascii="Times New Roman" w:hAnsi="Times New Roman"/>
          <w:sz w:val="32"/>
          <w:szCs w:val="32"/>
        </w:rPr>
        <w:t>Гремячий,с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. </w:t>
      </w:r>
      <w:proofErr w:type="spellStart"/>
      <w:r w:rsidRPr="006D4EBD">
        <w:rPr>
          <w:rFonts w:ascii="Times New Roman" w:hAnsi="Times New Roman"/>
          <w:sz w:val="32"/>
          <w:szCs w:val="32"/>
        </w:rPr>
        <w:t>Двоёнка</w:t>
      </w:r>
      <w:proofErr w:type="spellEnd"/>
      <w:r w:rsidRPr="006D4EBD">
        <w:rPr>
          <w:rFonts w:ascii="Times New Roman" w:hAnsi="Times New Roman"/>
          <w:sz w:val="32"/>
          <w:szCs w:val="32"/>
        </w:rPr>
        <w:t>, с. Урицкое,</w:t>
      </w:r>
    </w:p>
    <w:p w:rsidR="00943E47" w:rsidRPr="006D4EBD" w:rsidRDefault="00943E47" w:rsidP="00943E4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47183" w:rsidRPr="006D4EBD" w:rsidRDefault="00F47183" w:rsidP="00F47183">
      <w:pPr>
        <w:pStyle w:val="Default"/>
        <w:jc w:val="both"/>
        <w:rPr>
          <w:color w:val="auto"/>
          <w:sz w:val="32"/>
          <w:szCs w:val="32"/>
        </w:rPr>
      </w:pPr>
    </w:p>
    <w:p w:rsidR="00DD6A09" w:rsidRPr="006D4EBD" w:rsidRDefault="00F47183" w:rsidP="00F4718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>С 1 сентября 2013г.  в  5 -</w:t>
      </w:r>
      <w:proofErr w:type="spellStart"/>
      <w:r w:rsidRPr="006D4EBD">
        <w:rPr>
          <w:rFonts w:ascii="Times New Roman" w:hAnsi="Times New Roman"/>
          <w:sz w:val="32"/>
          <w:szCs w:val="32"/>
        </w:rPr>
        <w:t>ти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 школах в </w:t>
      </w:r>
      <w:proofErr w:type="spellStart"/>
      <w:r w:rsidRPr="006D4EBD">
        <w:rPr>
          <w:rFonts w:ascii="Times New Roman" w:hAnsi="Times New Roman"/>
          <w:sz w:val="32"/>
          <w:szCs w:val="32"/>
        </w:rPr>
        <w:t>пилотном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 режиме введён стандарт основного общего образования. </w:t>
      </w:r>
    </w:p>
    <w:p w:rsidR="00DD6A09" w:rsidRPr="006D4EBD" w:rsidRDefault="00DD6A09" w:rsidP="00F4718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Сто сорок пять </w:t>
      </w:r>
      <w:r w:rsidR="00F47183" w:rsidRPr="006D4EBD">
        <w:rPr>
          <w:rFonts w:ascii="Times New Roman" w:hAnsi="Times New Roman"/>
          <w:sz w:val="32"/>
          <w:szCs w:val="32"/>
        </w:rPr>
        <w:t>уча</w:t>
      </w:r>
      <w:r w:rsidRPr="006D4EBD">
        <w:rPr>
          <w:rFonts w:ascii="Times New Roman" w:hAnsi="Times New Roman"/>
          <w:sz w:val="32"/>
          <w:szCs w:val="32"/>
        </w:rPr>
        <w:t>щих</w:t>
      </w:r>
      <w:r w:rsidR="00F47183" w:rsidRPr="006D4EBD">
        <w:rPr>
          <w:rFonts w:ascii="Times New Roman" w:hAnsi="Times New Roman"/>
          <w:sz w:val="32"/>
          <w:szCs w:val="32"/>
        </w:rPr>
        <w:t xml:space="preserve">ся </w:t>
      </w:r>
      <w:r w:rsidRPr="006D4EBD">
        <w:rPr>
          <w:rFonts w:ascii="Times New Roman" w:hAnsi="Times New Roman"/>
          <w:sz w:val="32"/>
          <w:szCs w:val="32"/>
        </w:rPr>
        <w:t xml:space="preserve"> пятых и шестых классов</w:t>
      </w:r>
      <w:r w:rsidR="00F47183" w:rsidRPr="006D4EBD">
        <w:rPr>
          <w:rFonts w:ascii="Times New Roman" w:hAnsi="Times New Roman"/>
          <w:sz w:val="32"/>
          <w:szCs w:val="32"/>
        </w:rPr>
        <w:t xml:space="preserve"> этих</w:t>
      </w:r>
      <w:r w:rsidRPr="006D4EBD">
        <w:rPr>
          <w:rFonts w:ascii="Times New Roman" w:hAnsi="Times New Roman"/>
          <w:sz w:val="32"/>
          <w:szCs w:val="32"/>
        </w:rPr>
        <w:t xml:space="preserve"> школ осваивают новые программы.</w:t>
      </w:r>
    </w:p>
    <w:p w:rsidR="00F47183" w:rsidRPr="006D4EBD" w:rsidRDefault="00DD6A09" w:rsidP="00F4718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>А</w:t>
      </w:r>
      <w:r w:rsidR="00F47183" w:rsidRPr="006D4EBD">
        <w:rPr>
          <w:rFonts w:ascii="Times New Roman" w:hAnsi="Times New Roman"/>
          <w:sz w:val="32"/>
          <w:szCs w:val="32"/>
        </w:rPr>
        <w:t>пробируются новые технологии обучения и воспитания, позволяющие реализовать системн</w:t>
      </w:r>
      <w:proofErr w:type="gramStart"/>
      <w:r w:rsidR="00F47183" w:rsidRPr="006D4EBD">
        <w:rPr>
          <w:rFonts w:ascii="Times New Roman" w:hAnsi="Times New Roman"/>
          <w:sz w:val="32"/>
          <w:szCs w:val="32"/>
        </w:rPr>
        <w:t>о-</w:t>
      </w:r>
      <w:proofErr w:type="gramEnd"/>
      <w:r w:rsidR="00F47183" w:rsidRPr="006D4EBD">
        <w:rPr>
          <w:rFonts w:ascii="Times New Roman" w:hAnsi="Times New Roman"/>
          <w:sz w:val="32"/>
          <w:szCs w:val="32"/>
        </w:rPr>
        <w:t xml:space="preserve"> деятельный подход, лежащий в основе стандартов нового поколения.</w:t>
      </w:r>
    </w:p>
    <w:p w:rsidR="00943E47" w:rsidRPr="006D4EBD" w:rsidRDefault="00943E47" w:rsidP="00943E4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lastRenderedPageBreak/>
        <w:t xml:space="preserve">С 1 сентября 2014года к обучению в соответствии со стандартами начального общего образования  приступят обучающиеся   начальных  классов всех школ района и обучающиеся   5- 7- </w:t>
      </w:r>
      <w:proofErr w:type="spellStart"/>
      <w:r w:rsidRPr="006D4EBD">
        <w:rPr>
          <w:rFonts w:ascii="Times New Roman" w:hAnsi="Times New Roman"/>
          <w:sz w:val="32"/>
          <w:szCs w:val="32"/>
        </w:rPr>
        <w:t>ых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 классов </w:t>
      </w:r>
      <w:proofErr w:type="spellStart"/>
      <w:r w:rsidRPr="006D4EBD">
        <w:rPr>
          <w:rFonts w:ascii="Times New Roman" w:hAnsi="Times New Roman"/>
          <w:sz w:val="32"/>
          <w:szCs w:val="32"/>
        </w:rPr>
        <w:t>пилотных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 школ. Таким образом, в сентябре 2014г.  69% школьников будут обучаться в соответствии с новыми стандартами.</w:t>
      </w:r>
    </w:p>
    <w:p w:rsidR="00943E47" w:rsidRPr="006D4EBD" w:rsidRDefault="00943E47" w:rsidP="00F4718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47183" w:rsidRPr="006D4EBD" w:rsidRDefault="00F47183" w:rsidP="00F4718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Новые стандарты предполагают такую организацию образовательного процесса, чтобы максимально учесть интересы и образовательные запросы школьников, в том числе и за счёт организации внеурочной занятости. </w:t>
      </w:r>
    </w:p>
    <w:p w:rsidR="00F47183" w:rsidRPr="006D4EBD" w:rsidRDefault="00F47183" w:rsidP="00F4718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В школах </w:t>
      </w:r>
      <w:proofErr w:type="spellStart"/>
      <w:r w:rsidRPr="006D4EBD">
        <w:rPr>
          <w:rFonts w:ascii="Times New Roman" w:hAnsi="Times New Roman"/>
          <w:sz w:val="32"/>
          <w:szCs w:val="32"/>
        </w:rPr>
        <w:t>Лысогорского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 муниципального района за счёт бюджетных средств обеспечено в среднем 3 часа в неделю на организацию внеурочной занятости обучающихся начальной школы.</w:t>
      </w:r>
    </w:p>
    <w:p w:rsidR="00F47183" w:rsidRPr="006D4EBD" w:rsidRDefault="00F47183" w:rsidP="00F4718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 Внеурочная занятость обучающихся обеспечивается </w:t>
      </w:r>
      <w:r w:rsidR="00FC068A">
        <w:rPr>
          <w:rFonts w:ascii="Times New Roman" w:hAnsi="Times New Roman"/>
          <w:sz w:val="32"/>
          <w:szCs w:val="32"/>
        </w:rPr>
        <w:t>пе</w:t>
      </w:r>
      <w:r w:rsidRPr="006D4EBD">
        <w:rPr>
          <w:rFonts w:ascii="Times New Roman" w:hAnsi="Times New Roman"/>
          <w:sz w:val="32"/>
          <w:szCs w:val="32"/>
        </w:rPr>
        <w:t xml:space="preserve">дагогами образовательного учреждения, так и работниками учреждения дополнительного  образования детей, библиотеками и клубной системой     в рамках соглашений о сотрудничестве.        </w:t>
      </w:r>
    </w:p>
    <w:p w:rsidR="00F47183" w:rsidRPr="006D4EBD" w:rsidRDefault="00F47183" w:rsidP="00F4718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 </w:t>
      </w:r>
    </w:p>
    <w:p w:rsidR="00943E47" w:rsidRPr="006D4EBD" w:rsidRDefault="00943E47" w:rsidP="00943E4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>С целью р</w:t>
      </w:r>
      <w:r w:rsidRPr="006D4EBD">
        <w:rPr>
          <w:rFonts w:ascii="Times New Roman" w:hAnsi="Times New Roman"/>
          <w:b/>
          <w:sz w:val="32"/>
          <w:szCs w:val="32"/>
        </w:rPr>
        <w:t>азвития творческих способностей обучающихся</w:t>
      </w:r>
      <w:r w:rsidRPr="006D4EBD">
        <w:rPr>
          <w:rFonts w:ascii="Times New Roman" w:hAnsi="Times New Roman"/>
          <w:sz w:val="32"/>
          <w:szCs w:val="32"/>
        </w:rPr>
        <w:t xml:space="preserve"> в </w:t>
      </w:r>
      <w:proofErr w:type="spellStart"/>
      <w:r w:rsidRPr="006D4EBD">
        <w:rPr>
          <w:rFonts w:ascii="Times New Roman" w:hAnsi="Times New Roman"/>
          <w:sz w:val="32"/>
          <w:szCs w:val="32"/>
        </w:rPr>
        <w:t>Лысогорском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 муниципальном районе реализуются муниципальные целевые программы  «Развитие образования  на 2011-2013 годы», «Дети </w:t>
      </w:r>
      <w:proofErr w:type="spellStart"/>
      <w:r w:rsidRPr="006D4EBD">
        <w:rPr>
          <w:rFonts w:ascii="Times New Roman" w:hAnsi="Times New Roman"/>
          <w:sz w:val="32"/>
          <w:szCs w:val="32"/>
        </w:rPr>
        <w:t>Лысогорского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  муниципального района 2011-2013 г.г.».</w:t>
      </w:r>
    </w:p>
    <w:p w:rsidR="00CF0595" w:rsidRPr="006D4EBD" w:rsidRDefault="00CF0595" w:rsidP="00CF059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>С целью выявления одарённых детей, повышения интеллектуального уровн</w:t>
      </w:r>
      <w:r w:rsidR="00FC068A">
        <w:rPr>
          <w:rFonts w:ascii="Times New Roman" w:hAnsi="Times New Roman"/>
          <w:sz w:val="32"/>
          <w:szCs w:val="32"/>
        </w:rPr>
        <w:t>я развития учащихся</w:t>
      </w:r>
      <w:r w:rsidRPr="006D4EBD">
        <w:rPr>
          <w:rFonts w:ascii="Times New Roman" w:hAnsi="Times New Roman"/>
          <w:sz w:val="32"/>
          <w:szCs w:val="32"/>
        </w:rPr>
        <w:t xml:space="preserve"> был</w:t>
      </w:r>
      <w:r w:rsidR="00FC068A">
        <w:rPr>
          <w:rFonts w:ascii="Times New Roman" w:hAnsi="Times New Roman"/>
          <w:sz w:val="32"/>
          <w:szCs w:val="32"/>
        </w:rPr>
        <w:t>и</w:t>
      </w:r>
      <w:r w:rsidRPr="006D4EBD">
        <w:rPr>
          <w:rFonts w:ascii="Times New Roman" w:hAnsi="Times New Roman"/>
          <w:sz w:val="32"/>
          <w:szCs w:val="32"/>
        </w:rPr>
        <w:t xml:space="preserve"> проведён</w:t>
      </w:r>
      <w:r w:rsidR="00FC068A">
        <w:rPr>
          <w:rFonts w:ascii="Times New Roman" w:hAnsi="Times New Roman"/>
          <w:sz w:val="32"/>
          <w:szCs w:val="32"/>
        </w:rPr>
        <w:t>ы</w:t>
      </w:r>
      <w:r w:rsidRPr="006D4EBD">
        <w:rPr>
          <w:rFonts w:ascii="Times New Roman" w:hAnsi="Times New Roman"/>
          <w:sz w:val="32"/>
          <w:szCs w:val="32"/>
        </w:rPr>
        <w:t xml:space="preserve"> школьный </w:t>
      </w:r>
      <w:r w:rsidR="00FC068A">
        <w:rPr>
          <w:rFonts w:ascii="Times New Roman" w:hAnsi="Times New Roman"/>
          <w:sz w:val="32"/>
          <w:szCs w:val="32"/>
        </w:rPr>
        <w:t xml:space="preserve">и </w:t>
      </w:r>
      <w:r w:rsidR="00FC068A" w:rsidRPr="006D4EBD">
        <w:rPr>
          <w:rFonts w:ascii="Times New Roman" w:hAnsi="Times New Roman"/>
          <w:sz w:val="32"/>
          <w:szCs w:val="32"/>
        </w:rPr>
        <w:t xml:space="preserve">муниципальный </w:t>
      </w:r>
      <w:r w:rsidRPr="006D4EBD">
        <w:rPr>
          <w:rFonts w:ascii="Times New Roman" w:hAnsi="Times New Roman"/>
          <w:sz w:val="32"/>
          <w:szCs w:val="32"/>
        </w:rPr>
        <w:t>этап Всероссийских  предметных олимпиад</w:t>
      </w:r>
      <w:r w:rsidR="00FC068A">
        <w:rPr>
          <w:rFonts w:ascii="Times New Roman" w:hAnsi="Times New Roman"/>
          <w:sz w:val="32"/>
          <w:szCs w:val="32"/>
        </w:rPr>
        <w:t>.</w:t>
      </w:r>
      <w:r w:rsidRPr="006D4EBD">
        <w:rPr>
          <w:rFonts w:ascii="Times New Roman" w:hAnsi="Times New Roman"/>
          <w:sz w:val="32"/>
          <w:szCs w:val="32"/>
        </w:rPr>
        <w:t xml:space="preserve"> В муниципальном этапе приняли участие 567 учащихся</w:t>
      </w:r>
      <w:proofErr w:type="gramStart"/>
      <w:r w:rsidRPr="006D4EBD">
        <w:rPr>
          <w:rFonts w:ascii="Times New Roman" w:hAnsi="Times New Roman"/>
          <w:sz w:val="32"/>
          <w:szCs w:val="32"/>
        </w:rPr>
        <w:t xml:space="preserve"> </w:t>
      </w:r>
      <w:r w:rsidR="00FC068A">
        <w:rPr>
          <w:rFonts w:ascii="Times New Roman" w:hAnsi="Times New Roman"/>
          <w:sz w:val="32"/>
          <w:szCs w:val="32"/>
        </w:rPr>
        <w:t>,</w:t>
      </w:r>
      <w:proofErr w:type="gramEnd"/>
      <w:r w:rsidR="00FC068A">
        <w:rPr>
          <w:rFonts w:ascii="Times New Roman" w:hAnsi="Times New Roman"/>
          <w:sz w:val="32"/>
          <w:szCs w:val="32"/>
        </w:rPr>
        <w:t xml:space="preserve"> </w:t>
      </w:r>
      <w:r w:rsidRPr="006D4EBD">
        <w:rPr>
          <w:rFonts w:ascii="Times New Roman" w:hAnsi="Times New Roman"/>
          <w:sz w:val="32"/>
          <w:szCs w:val="32"/>
        </w:rPr>
        <w:t>в школьном – 688 чел..</w:t>
      </w:r>
    </w:p>
    <w:p w:rsidR="00CF0595" w:rsidRPr="006D4EBD" w:rsidRDefault="00CF0595" w:rsidP="00CF0595">
      <w:pPr>
        <w:spacing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 Хорошие знания показали учащиеся образовательных учреждений: МБОУ СОШ №  1 и 2 р.п. </w:t>
      </w:r>
      <w:proofErr w:type="gramStart"/>
      <w:r w:rsidRPr="006D4EBD">
        <w:rPr>
          <w:rFonts w:ascii="Times New Roman" w:hAnsi="Times New Roman"/>
          <w:sz w:val="32"/>
          <w:szCs w:val="32"/>
        </w:rPr>
        <w:t xml:space="preserve">Лысые Горы, с. Шереметьевка, с. Ключи, с. </w:t>
      </w:r>
      <w:proofErr w:type="spellStart"/>
      <w:r w:rsidRPr="006D4EBD">
        <w:rPr>
          <w:rFonts w:ascii="Times New Roman" w:hAnsi="Times New Roman"/>
          <w:sz w:val="32"/>
          <w:szCs w:val="32"/>
        </w:rPr>
        <w:t>Бутырки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, ООШ с. </w:t>
      </w:r>
      <w:proofErr w:type="spellStart"/>
      <w:r w:rsidRPr="006D4EBD">
        <w:rPr>
          <w:rFonts w:ascii="Times New Roman" w:hAnsi="Times New Roman"/>
          <w:sz w:val="32"/>
          <w:szCs w:val="32"/>
        </w:rPr>
        <w:t>Атаевка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, с. </w:t>
      </w:r>
      <w:proofErr w:type="spellStart"/>
      <w:r w:rsidRPr="006D4EBD">
        <w:rPr>
          <w:rFonts w:ascii="Times New Roman" w:hAnsi="Times New Roman"/>
          <w:sz w:val="32"/>
          <w:szCs w:val="32"/>
        </w:rPr>
        <w:t>Чадаевка</w:t>
      </w:r>
      <w:proofErr w:type="spellEnd"/>
      <w:r w:rsidRPr="006D4EBD">
        <w:rPr>
          <w:rFonts w:ascii="Times New Roman" w:hAnsi="Times New Roman"/>
          <w:sz w:val="32"/>
          <w:szCs w:val="32"/>
        </w:rPr>
        <w:t>.</w:t>
      </w:r>
      <w:proofErr w:type="gramEnd"/>
    </w:p>
    <w:p w:rsidR="00CF0595" w:rsidRPr="006D4EBD" w:rsidRDefault="00CF0595" w:rsidP="00943E4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C068A" w:rsidRDefault="00943E47" w:rsidP="00943E47">
      <w:pPr>
        <w:spacing w:before="120"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Основной формой занятости детей во внеурочное время     являются занятия в кружках и клубах, спортивных секциях образовательных учреждений, которые способствуют решению конкретных воспитательных задач.    Занятость детей в кружковой работе по каждой школе составляет 70-85 % . </w:t>
      </w:r>
    </w:p>
    <w:p w:rsidR="00FC068A" w:rsidRDefault="00943E47" w:rsidP="00943E47">
      <w:pPr>
        <w:spacing w:before="120"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Дети занимаются в школьных кружках, в творческих объединениях ЦДО, спортивных секциях школ и </w:t>
      </w:r>
      <w:proofErr w:type="spellStart"/>
      <w:r w:rsidRPr="006D4EBD">
        <w:rPr>
          <w:rFonts w:ascii="Times New Roman" w:hAnsi="Times New Roman"/>
          <w:sz w:val="32"/>
          <w:szCs w:val="32"/>
        </w:rPr>
        <w:t>ФОКа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. </w:t>
      </w:r>
    </w:p>
    <w:p w:rsidR="00943E47" w:rsidRPr="006D4EBD" w:rsidRDefault="00943E47" w:rsidP="00943E47">
      <w:pPr>
        <w:spacing w:before="120"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lastRenderedPageBreak/>
        <w:t xml:space="preserve"> Одной из задач работы объединений во всех общеобразовательных учреждениях  является организация  </w:t>
      </w:r>
      <w:proofErr w:type="spellStart"/>
      <w:r w:rsidRPr="006D4EBD">
        <w:rPr>
          <w:rFonts w:ascii="Times New Roman" w:hAnsi="Times New Roman"/>
          <w:sz w:val="32"/>
          <w:szCs w:val="32"/>
        </w:rPr>
        <w:t>досуговой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  деятельности  детей, проживающих в семьях, находящихся в социально-опасном положении.                                                                                                    </w:t>
      </w:r>
    </w:p>
    <w:p w:rsidR="00943E47" w:rsidRPr="006D4EBD" w:rsidRDefault="00CF0595" w:rsidP="00943E47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 </w:t>
      </w:r>
      <w:r w:rsidRPr="006D4EBD">
        <w:rPr>
          <w:rFonts w:ascii="Times New Roman" w:hAnsi="Times New Roman"/>
          <w:bCs/>
          <w:sz w:val="32"/>
          <w:szCs w:val="32"/>
        </w:rPr>
        <w:t xml:space="preserve"> </w:t>
      </w:r>
      <w:r w:rsidRPr="006D4EBD">
        <w:rPr>
          <w:rFonts w:ascii="Times New Roman" w:hAnsi="Times New Roman"/>
          <w:sz w:val="32"/>
          <w:szCs w:val="32"/>
        </w:rPr>
        <w:t xml:space="preserve">В целях профилактики правонарушений, предупреждения безнадзорности, формирования здорового образа жизни детей и подростков, а также с целью коррекционно-организационной  работы </w:t>
      </w:r>
      <w:r w:rsidRPr="006D4EBD">
        <w:rPr>
          <w:rFonts w:ascii="Times New Roman" w:hAnsi="Times New Roman"/>
          <w:b/>
          <w:iCs/>
          <w:sz w:val="32"/>
          <w:szCs w:val="32"/>
        </w:rPr>
        <w:t xml:space="preserve"> </w:t>
      </w:r>
      <w:r w:rsidRPr="006D4EBD">
        <w:rPr>
          <w:rFonts w:ascii="Times New Roman" w:hAnsi="Times New Roman"/>
          <w:iCs/>
          <w:sz w:val="32"/>
          <w:szCs w:val="32"/>
        </w:rPr>
        <w:t xml:space="preserve"> </w:t>
      </w:r>
      <w:r w:rsidRPr="006D4EBD">
        <w:rPr>
          <w:rFonts w:ascii="Times New Roman" w:hAnsi="Times New Roman"/>
          <w:sz w:val="32"/>
          <w:szCs w:val="32"/>
        </w:rPr>
        <w:t xml:space="preserve">  проводились различные  мероприятия и акции, анкетирование.</w:t>
      </w:r>
    </w:p>
    <w:p w:rsidR="00CF0595" w:rsidRPr="006D4EBD" w:rsidRDefault="00CF0595" w:rsidP="00CF059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Ежеквартально проводится анализ состояния преступлений, правонарушений среди несовершеннолетних на территории </w:t>
      </w:r>
      <w:proofErr w:type="spellStart"/>
      <w:r w:rsidRPr="006D4EBD">
        <w:rPr>
          <w:rFonts w:ascii="Times New Roman" w:hAnsi="Times New Roman"/>
          <w:sz w:val="32"/>
          <w:szCs w:val="32"/>
        </w:rPr>
        <w:t>Лысогорского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 муниципального района.   За 2013 год  4 учащихся совершили  4 преступлени</w:t>
      </w:r>
      <w:r w:rsidR="00FC068A">
        <w:rPr>
          <w:rFonts w:ascii="Times New Roman" w:hAnsi="Times New Roman"/>
          <w:sz w:val="32"/>
          <w:szCs w:val="32"/>
        </w:rPr>
        <w:t>я</w:t>
      </w:r>
      <w:r w:rsidRPr="006D4EBD">
        <w:rPr>
          <w:rFonts w:ascii="Times New Roman" w:hAnsi="Times New Roman"/>
          <w:sz w:val="32"/>
          <w:szCs w:val="32"/>
        </w:rPr>
        <w:t>, что  на  30 % больше чем в 2012году.</w:t>
      </w:r>
    </w:p>
    <w:p w:rsidR="00943E47" w:rsidRPr="006D4EBD" w:rsidRDefault="00CF0595" w:rsidP="00CF059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>Увеличение  количества преступлений связано с неоднократным</w:t>
      </w:r>
      <w:r w:rsidR="00FC068A">
        <w:rPr>
          <w:rFonts w:ascii="Times New Roman" w:hAnsi="Times New Roman"/>
          <w:sz w:val="32"/>
          <w:szCs w:val="32"/>
        </w:rPr>
        <w:t>и</w:t>
      </w:r>
      <w:r w:rsidRPr="006D4EBD">
        <w:rPr>
          <w:rFonts w:ascii="Times New Roman" w:hAnsi="Times New Roman"/>
          <w:sz w:val="32"/>
          <w:szCs w:val="32"/>
        </w:rPr>
        <w:t xml:space="preserve"> правонарушени</w:t>
      </w:r>
      <w:r w:rsidR="00FC068A">
        <w:rPr>
          <w:rFonts w:ascii="Times New Roman" w:hAnsi="Times New Roman"/>
          <w:sz w:val="32"/>
          <w:szCs w:val="32"/>
        </w:rPr>
        <w:t>я</w:t>
      </w:r>
      <w:r w:rsidRPr="006D4EBD">
        <w:rPr>
          <w:rFonts w:ascii="Times New Roman" w:hAnsi="Times New Roman"/>
          <w:sz w:val="32"/>
          <w:szCs w:val="32"/>
        </w:rPr>
        <w:t>м</w:t>
      </w:r>
      <w:r w:rsidR="00FC068A">
        <w:rPr>
          <w:rFonts w:ascii="Times New Roman" w:hAnsi="Times New Roman"/>
          <w:sz w:val="32"/>
          <w:szCs w:val="32"/>
        </w:rPr>
        <w:t>и</w:t>
      </w:r>
      <w:r w:rsidRPr="006D4EBD">
        <w:rPr>
          <w:rFonts w:ascii="Times New Roman" w:hAnsi="Times New Roman"/>
          <w:sz w:val="32"/>
          <w:szCs w:val="32"/>
        </w:rPr>
        <w:t xml:space="preserve"> одним  подростком, который в данное время направлен в спецшколу </w:t>
      </w:r>
      <w:proofErr w:type="gramStart"/>
      <w:r w:rsidRPr="006D4EBD">
        <w:rPr>
          <w:rFonts w:ascii="Times New Roman" w:hAnsi="Times New Roman"/>
          <w:sz w:val="32"/>
          <w:szCs w:val="32"/>
        </w:rPr>
        <w:t>г</w:t>
      </w:r>
      <w:proofErr w:type="gramEnd"/>
      <w:r w:rsidRPr="006D4EBD">
        <w:rPr>
          <w:rFonts w:ascii="Times New Roman" w:hAnsi="Times New Roman"/>
          <w:sz w:val="32"/>
          <w:szCs w:val="32"/>
        </w:rPr>
        <w:t>. Маркса.</w:t>
      </w:r>
      <w:r w:rsidRPr="006D4EBD">
        <w:rPr>
          <w:rFonts w:ascii="Times New Roman" w:hAnsi="Times New Roman"/>
          <w:sz w:val="32"/>
          <w:szCs w:val="32"/>
          <w:highlight w:val="yellow"/>
        </w:rPr>
        <w:t xml:space="preserve"> </w:t>
      </w:r>
    </w:p>
    <w:p w:rsidR="00943E47" w:rsidRPr="006D4EBD" w:rsidRDefault="00943E47" w:rsidP="00F4718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CF0595" w:rsidRPr="006D4EBD" w:rsidRDefault="00CF0595" w:rsidP="00CF0595">
      <w:pPr>
        <w:spacing w:after="0" w:line="240" w:lineRule="auto"/>
        <w:ind w:left="-360" w:firstLine="360"/>
        <w:jc w:val="both"/>
        <w:rPr>
          <w:rFonts w:ascii="Times New Roman" w:hAnsi="Times New Roman"/>
          <w:color w:val="000000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 Количество учащихся, состоящих на учете в  ПДН, в 2013 году     составляет  19 человек. На </w:t>
      </w:r>
      <w:proofErr w:type="spellStart"/>
      <w:r w:rsidRPr="006D4EBD">
        <w:rPr>
          <w:rFonts w:ascii="Times New Roman" w:hAnsi="Times New Roman"/>
          <w:sz w:val="32"/>
          <w:szCs w:val="32"/>
        </w:rPr>
        <w:t>внутришкольном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 профилактическом учете состоит 76 человек.     </w:t>
      </w:r>
    </w:p>
    <w:p w:rsidR="00CF0595" w:rsidRPr="006D4EBD" w:rsidRDefault="00CF0595" w:rsidP="00CF059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    Хорошо налажена работа по профилактике правонарушений в школах   с</w:t>
      </w:r>
      <w:proofErr w:type="gramStart"/>
      <w:r w:rsidRPr="006D4EBD">
        <w:rPr>
          <w:rFonts w:ascii="Times New Roman" w:hAnsi="Times New Roman"/>
          <w:sz w:val="32"/>
          <w:szCs w:val="32"/>
        </w:rPr>
        <w:t>.У</w:t>
      </w:r>
      <w:proofErr w:type="gramEnd"/>
      <w:r w:rsidRPr="006D4EBD">
        <w:rPr>
          <w:rFonts w:ascii="Times New Roman" w:hAnsi="Times New Roman"/>
          <w:sz w:val="32"/>
          <w:szCs w:val="32"/>
        </w:rPr>
        <w:t xml:space="preserve">рицкое,  п.Яблочный ,   </w:t>
      </w:r>
      <w:proofErr w:type="spellStart"/>
      <w:r w:rsidRPr="006D4EBD">
        <w:rPr>
          <w:rFonts w:ascii="Times New Roman" w:hAnsi="Times New Roman"/>
          <w:sz w:val="32"/>
          <w:szCs w:val="32"/>
        </w:rPr>
        <w:t>с.Атаевка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6D4EBD">
        <w:rPr>
          <w:rFonts w:ascii="Times New Roman" w:hAnsi="Times New Roman"/>
          <w:sz w:val="32"/>
          <w:szCs w:val="32"/>
        </w:rPr>
        <w:t>с.Двоенка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6D4EBD">
        <w:rPr>
          <w:rFonts w:ascii="Times New Roman" w:hAnsi="Times New Roman"/>
          <w:sz w:val="32"/>
          <w:szCs w:val="32"/>
        </w:rPr>
        <w:t>с.Б-Каменка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.   В течение прошедшего учебного года ни один ребенок из этих школ  не состоял на учете в ПДН.      </w:t>
      </w:r>
    </w:p>
    <w:p w:rsidR="00CF0595" w:rsidRPr="006D4EBD" w:rsidRDefault="00CF0595" w:rsidP="00CF0595">
      <w:pPr>
        <w:spacing w:after="0" w:line="240" w:lineRule="auto"/>
        <w:ind w:left="-360" w:firstLine="360"/>
        <w:jc w:val="both"/>
        <w:rPr>
          <w:rFonts w:ascii="Times New Roman" w:hAnsi="Times New Roman"/>
          <w:sz w:val="32"/>
          <w:szCs w:val="32"/>
        </w:rPr>
      </w:pPr>
    </w:p>
    <w:p w:rsidR="003836CE" w:rsidRDefault="00CF0595" w:rsidP="00CF059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 В целях повышения эффективности работы по профилактике </w:t>
      </w:r>
      <w:proofErr w:type="spellStart"/>
      <w:r w:rsidRPr="006D4EBD">
        <w:rPr>
          <w:rFonts w:ascii="Times New Roman" w:hAnsi="Times New Roman"/>
          <w:sz w:val="32"/>
          <w:szCs w:val="32"/>
        </w:rPr>
        <w:t>табакокурения</w:t>
      </w:r>
      <w:proofErr w:type="spellEnd"/>
      <w:r w:rsidRPr="006D4EBD">
        <w:rPr>
          <w:rFonts w:ascii="Times New Roman" w:hAnsi="Times New Roman"/>
          <w:sz w:val="32"/>
          <w:szCs w:val="32"/>
        </w:rPr>
        <w:t xml:space="preserve"> и алкоголизма среди несовершеннолетних       п</w:t>
      </w:r>
      <w:r w:rsidRPr="006D4EBD">
        <w:rPr>
          <w:rFonts w:ascii="Times New Roman" w:hAnsi="Times New Roman"/>
          <w:color w:val="000000"/>
          <w:sz w:val="32"/>
          <w:szCs w:val="32"/>
        </w:rPr>
        <w:t xml:space="preserve">роводится ежемесячный мониторинг. </w:t>
      </w:r>
    </w:p>
    <w:p w:rsidR="00CF0595" w:rsidRPr="006D4EBD" w:rsidRDefault="00CF0595" w:rsidP="00CF059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color w:val="000000"/>
          <w:sz w:val="32"/>
          <w:szCs w:val="32"/>
        </w:rPr>
        <w:t xml:space="preserve"> В течение  2013  года в школах проведено 523 различных мероприяти</w:t>
      </w:r>
      <w:r w:rsidR="003836CE">
        <w:rPr>
          <w:rFonts w:ascii="Times New Roman" w:hAnsi="Times New Roman"/>
          <w:color w:val="000000"/>
          <w:sz w:val="32"/>
          <w:szCs w:val="32"/>
        </w:rPr>
        <w:t>я</w:t>
      </w:r>
      <w:r w:rsidRPr="006D4EBD">
        <w:rPr>
          <w:rFonts w:ascii="Times New Roman" w:hAnsi="Times New Roman"/>
          <w:color w:val="000000"/>
          <w:sz w:val="32"/>
          <w:szCs w:val="32"/>
        </w:rPr>
        <w:t xml:space="preserve"> по профилактике </w:t>
      </w:r>
      <w:proofErr w:type="spellStart"/>
      <w:r w:rsidRPr="006D4EBD">
        <w:rPr>
          <w:rFonts w:ascii="Times New Roman" w:hAnsi="Times New Roman"/>
          <w:color w:val="000000"/>
          <w:sz w:val="32"/>
          <w:szCs w:val="32"/>
        </w:rPr>
        <w:t>табакокурениия</w:t>
      </w:r>
      <w:proofErr w:type="spellEnd"/>
      <w:r w:rsidRPr="006D4EBD">
        <w:rPr>
          <w:rFonts w:ascii="Times New Roman" w:hAnsi="Times New Roman"/>
          <w:color w:val="000000"/>
          <w:sz w:val="32"/>
          <w:szCs w:val="32"/>
        </w:rPr>
        <w:t xml:space="preserve"> и алкоголизма, в том числе 175 – с участием сотрудников правоохранительных органов и медицинских работников.   </w:t>
      </w:r>
    </w:p>
    <w:p w:rsidR="00CF0595" w:rsidRDefault="00CF0595" w:rsidP="00CF059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6D4EBD">
        <w:rPr>
          <w:rFonts w:ascii="Times New Roman" w:hAnsi="Times New Roman"/>
          <w:sz w:val="32"/>
          <w:szCs w:val="32"/>
        </w:rPr>
        <w:t xml:space="preserve">   Стали традиционными  многие районные мероприятия, проводимые совместно  с различными службами и ведомствами. </w:t>
      </w:r>
    </w:p>
    <w:p w:rsidR="00662047" w:rsidRPr="00F42206" w:rsidRDefault="00662047" w:rsidP="00662047">
      <w:pPr>
        <w:spacing w:after="0"/>
        <w:ind w:firstLine="540"/>
        <w:jc w:val="both"/>
        <w:rPr>
          <w:rFonts w:ascii="Times New Roman" w:hAnsi="Times New Roman"/>
          <w:sz w:val="32"/>
          <w:szCs w:val="32"/>
        </w:rPr>
      </w:pPr>
      <w:r w:rsidRPr="00F42206">
        <w:rPr>
          <w:rFonts w:ascii="Times New Roman" w:hAnsi="Times New Roman"/>
          <w:sz w:val="32"/>
          <w:szCs w:val="32"/>
        </w:rPr>
        <w:t>С каждым годом растёт количество наших  учеников, участвующих в региональных,  всероссийских  и международных олимпиадах и конкурсах</w:t>
      </w:r>
      <w:proofErr w:type="gramStart"/>
      <w:r w:rsidRPr="00F42206">
        <w:rPr>
          <w:rFonts w:ascii="Times New Roman" w:hAnsi="Times New Roman"/>
          <w:sz w:val="32"/>
          <w:szCs w:val="32"/>
        </w:rPr>
        <w:t xml:space="preserve"> .</w:t>
      </w:r>
      <w:proofErr w:type="gramEnd"/>
    </w:p>
    <w:p w:rsidR="00662047" w:rsidRPr="00F42206" w:rsidRDefault="003836CE" w:rsidP="00662047">
      <w:pPr>
        <w:spacing w:after="0"/>
        <w:ind w:firstLine="54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 течение</w:t>
      </w:r>
      <w:r w:rsidR="00662047" w:rsidRPr="00F42206">
        <w:rPr>
          <w:rFonts w:ascii="Times New Roman" w:hAnsi="Times New Roman"/>
          <w:sz w:val="32"/>
          <w:szCs w:val="32"/>
        </w:rPr>
        <w:t xml:space="preserve"> года  ими  получено 178 грамот областного значения, 58 дипломов всероссийского уровня, 1</w:t>
      </w:r>
      <w:r>
        <w:rPr>
          <w:rFonts w:ascii="Times New Roman" w:hAnsi="Times New Roman"/>
          <w:sz w:val="32"/>
          <w:szCs w:val="32"/>
        </w:rPr>
        <w:t>5</w:t>
      </w:r>
      <w:r w:rsidR="00662047" w:rsidRPr="00F42206">
        <w:rPr>
          <w:rFonts w:ascii="Times New Roman" w:hAnsi="Times New Roman"/>
          <w:sz w:val="32"/>
          <w:szCs w:val="32"/>
        </w:rPr>
        <w:t xml:space="preserve"> дипло</w:t>
      </w:r>
      <w:proofErr w:type="gramStart"/>
      <w:r w:rsidR="00662047" w:rsidRPr="00F42206">
        <w:rPr>
          <w:rFonts w:ascii="Times New Roman" w:hAnsi="Times New Roman"/>
          <w:sz w:val="32"/>
          <w:szCs w:val="32"/>
        </w:rPr>
        <w:t>м-</w:t>
      </w:r>
      <w:proofErr w:type="gramEnd"/>
      <w:r w:rsidR="00662047" w:rsidRPr="00F42206">
        <w:rPr>
          <w:rFonts w:ascii="Times New Roman" w:hAnsi="Times New Roman"/>
          <w:sz w:val="32"/>
          <w:szCs w:val="32"/>
        </w:rPr>
        <w:t xml:space="preserve"> международного .</w:t>
      </w:r>
    </w:p>
    <w:p w:rsidR="00662047" w:rsidRPr="00F42206" w:rsidRDefault="00662047" w:rsidP="00662047">
      <w:pPr>
        <w:jc w:val="both"/>
        <w:rPr>
          <w:rFonts w:ascii="Times New Roman" w:hAnsi="Times New Roman"/>
          <w:sz w:val="32"/>
          <w:szCs w:val="32"/>
        </w:rPr>
      </w:pPr>
    </w:p>
    <w:p w:rsidR="00662047" w:rsidRDefault="00662047" w:rsidP="00CF059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6D4EBD" w:rsidRPr="006D4EBD" w:rsidRDefault="006D4EBD" w:rsidP="00CF059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6D4EBD" w:rsidRDefault="003836CE" w:rsidP="006D4EBD">
      <w:pPr>
        <w:pStyle w:val="a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6D4EBD" w:rsidRPr="006D4EBD">
        <w:rPr>
          <w:rFonts w:ascii="Times New Roman" w:hAnsi="Times New Roman" w:cs="Times New Roman"/>
          <w:sz w:val="32"/>
          <w:szCs w:val="32"/>
        </w:rPr>
        <w:t xml:space="preserve">Дошкольное детство можно рассматривать как особый национальный ресурс, позволяющий решать многие проблемы социального и экономического характера. Именно поэтому дошкольное образование практически во всех развитых странах является предметом национальной политики. </w:t>
      </w:r>
    </w:p>
    <w:p w:rsidR="0026329F" w:rsidRDefault="0026329F" w:rsidP="006D4EBD">
      <w:pPr>
        <w:pStyle w:val="a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2013 года на территории района реализуется подпрограмма «Развитие системы дошкольного образования» долгосрочной областной программы «Развитие образования Саратовской области»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.</w:t>
      </w:r>
      <w:proofErr w:type="gramEnd"/>
    </w:p>
    <w:p w:rsidR="006D4EBD" w:rsidRDefault="006D4EBD" w:rsidP="006D4EBD">
      <w:pPr>
        <w:pStyle w:val="a8"/>
        <w:jc w:val="both"/>
        <w:rPr>
          <w:rFonts w:ascii="Times New Roman" w:hAnsi="Times New Roman" w:cs="Times New Roman"/>
          <w:sz w:val="32"/>
          <w:szCs w:val="32"/>
        </w:rPr>
      </w:pPr>
      <w:r w:rsidRPr="006D4EBD">
        <w:rPr>
          <w:rFonts w:ascii="Times New Roman" w:hAnsi="Times New Roman" w:cs="Times New Roman"/>
          <w:sz w:val="32"/>
          <w:szCs w:val="32"/>
        </w:rPr>
        <w:t xml:space="preserve">Всего на территории </w:t>
      </w:r>
      <w:proofErr w:type="spellStart"/>
      <w:r w:rsidRPr="006D4EBD">
        <w:rPr>
          <w:rFonts w:ascii="Times New Roman" w:hAnsi="Times New Roman" w:cs="Times New Roman"/>
          <w:sz w:val="32"/>
          <w:szCs w:val="32"/>
        </w:rPr>
        <w:t>Лысогорского</w:t>
      </w:r>
      <w:proofErr w:type="spellEnd"/>
      <w:r w:rsidRPr="006D4EB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D4EBD">
        <w:rPr>
          <w:rFonts w:ascii="Times New Roman" w:hAnsi="Times New Roman" w:cs="Times New Roman"/>
          <w:sz w:val="32"/>
          <w:szCs w:val="32"/>
        </w:rPr>
        <w:t>мунипального</w:t>
      </w:r>
      <w:proofErr w:type="spellEnd"/>
      <w:r w:rsidRPr="006D4EBD">
        <w:rPr>
          <w:rFonts w:ascii="Times New Roman" w:hAnsi="Times New Roman" w:cs="Times New Roman"/>
          <w:sz w:val="32"/>
          <w:szCs w:val="32"/>
        </w:rPr>
        <w:t xml:space="preserve"> района проживает 1073 ребёнка в возрасте от 0 до 7 лет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6D4EB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D4EBD" w:rsidRPr="006D4EBD" w:rsidRDefault="006D4EBD" w:rsidP="006D4EBD">
      <w:pPr>
        <w:pStyle w:val="a8"/>
        <w:jc w:val="both"/>
        <w:rPr>
          <w:rFonts w:ascii="Times New Roman" w:hAnsi="Times New Roman" w:cs="Times New Roman"/>
          <w:sz w:val="32"/>
          <w:szCs w:val="32"/>
        </w:rPr>
      </w:pPr>
      <w:r w:rsidRPr="006D4EBD">
        <w:rPr>
          <w:rFonts w:ascii="Times New Roman" w:hAnsi="Times New Roman" w:cs="Times New Roman"/>
          <w:sz w:val="32"/>
          <w:szCs w:val="32"/>
        </w:rPr>
        <w:t>Охват детей дошкольного возраста составляет 74,5 %, в том числе:</w:t>
      </w:r>
    </w:p>
    <w:p w:rsidR="006D4EBD" w:rsidRPr="006D4EBD" w:rsidRDefault="006D4EBD" w:rsidP="006D4EBD">
      <w:pPr>
        <w:pStyle w:val="a8"/>
        <w:jc w:val="both"/>
        <w:rPr>
          <w:rFonts w:ascii="Times New Roman" w:hAnsi="Times New Roman" w:cs="Times New Roman"/>
          <w:sz w:val="32"/>
          <w:szCs w:val="32"/>
        </w:rPr>
      </w:pPr>
      <w:r w:rsidRPr="006D4EBD">
        <w:rPr>
          <w:rFonts w:ascii="Times New Roman" w:hAnsi="Times New Roman" w:cs="Times New Roman"/>
          <w:sz w:val="32"/>
          <w:szCs w:val="32"/>
        </w:rPr>
        <w:t xml:space="preserve">до 3 лет — 66 %, от 3 до 5 — 95 %, от 5 до 7 — 98 %. </w:t>
      </w:r>
    </w:p>
    <w:p w:rsidR="006D4EBD" w:rsidRPr="006D4EBD" w:rsidRDefault="006D4EBD" w:rsidP="006D4EBD">
      <w:pPr>
        <w:pStyle w:val="a8"/>
        <w:jc w:val="both"/>
        <w:rPr>
          <w:rFonts w:ascii="Times New Roman" w:hAnsi="Times New Roman" w:cs="Times New Roman"/>
          <w:sz w:val="32"/>
          <w:szCs w:val="32"/>
        </w:rPr>
      </w:pPr>
    </w:p>
    <w:p w:rsidR="00CF0595" w:rsidRPr="006D4EBD" w:rsidRDefault="00CF0595" w:rsidP="00CF0595">
      <w:pPr>
        <w:pStyle w:val="a8"/>
        <w:jc w:val="both"/>
        <w:rPr>
          <w:rFonts w:ascii="Times New Roman" w:hAnsi="Times New Roman" w:cs="Times New Roman"/>
          <w:sz w:val="32"/>
          <w:szCs w:val="32"/>
        </w:rPr>
      </w:pPr>
      <w:r w:rsidRPr="006D4EBD">
        <w:rPr>
          <w:rFonts w:ascii="Times New Roman" w:hAnsi="Times New Roman" w:cs="Times New Roman"/>
          <w:sz w:val="32"/>
          <w:szCs w:val="32"/>
        </w:rPr>
        <w:tab/>
        <w:t xml:space="preserve">В </w:t>
      </w:r>
      <w:r w:rsidR="0026329F">
        <w:rPr>
          <w:rFonts w:ascii="Times New Roman" w:hAnsi="Times New Roman" w:cs="Times New Roman"/>
          <w:sz w:val="32"/>
          <w:szCs w:val="32"/>
        </w:rPr>
        <w:t xml:space="preserve">конце </w:t>
      </w:r>
      <w:r w:rsidRPr="006D4EBD">
        <w:rPr>
          <w:rFonts w:ascii="Times New Roman" w:hAnsi="Times New Roman" w:cs="Times New Roman"/>
          <w:sz w:val="32"/>
          <w:szCs w:val="32"/>
        </w:rPr>
        <w:t>2013 год</w:t>
      </w:r>
      <w:r w:rsidR="0026329F">
        <w:rPr>
          <w:rFonts w:ascii="Times New Roman" w:hAnsi="Times New Roman" w:cs="Times New Roman"/>
          <w:sz w:val="32"/>
          <w:szCs w:val="32"/>
        </w:rPr>
        <w:t>а</w:t>
      </w:r>
      <w:r w:rsidRPr="006D4EBD">
        <w:rPr>
          <w:rFonts w:ascii="Times New Roman" w:hAnsi="Times New Roman" w:cs="Times New Roman"/>
          <w:sz w:val="32"/>
          <w:szCs w:val="32"/>
        </w:rPr>
        <w:t xml:space="preserve"> введены в действие 40 дополнительных мест, строительство пристройки к МБДОУ — </w:t>
      </w:r>
      <w:proofErr w:type="spellStart"/>
      <w:r w:rsidRPr="006D4EBD">
        <w:rPr>
          <w:rFonts w:ascii="Times New Roman" w:hAnsi="Times New Roman" w:cs="Times New Roman"/>
          <w:sz w:val="32"/>
          <w:szCs w:val="32"/>
        </w:rPr>
        <w:t>д</w:t>
      </w:r>
      <w:proofErr w:type="spellEnd"/>
      <w:r w:rsidRPr="006D4EBD">
        <w:rPr>
          <w:rFonts w:ascii="Times New Roman" w:hAnsi="Times New Roman" w:cs="Times New Roman"/>
          <w:sz w:val="32"/>
          <w:szCs w:val="32"/>
        </w:rPr>
        <w:t xml:space="preserve">/саду «Берёзка» р.п. Лысые Горы, и 15 мест в МБДОУ — </w:t>
      </w:r>
      <w:proofErr w:type="spellStart"/>
      <w:r w:rsidRPr="006D4EBD">
        <w:rPr>
          <w:rFonts w:ascii="Times New Roman" w:hAnsi="Times New Roman" w:cs="Times New Roman"/>
          <w:sz w:val="32"/>
          <w:szCs w:val="32"/>
        </w:rPr>
        <w:t>д</w:t>
      </w:r>
      <w:proofErr w:type="spellEnd"/>
      <w:r w:rsidRPr="006D4EBD">
        <w:rPr>
          <w:rFonts w:ascii="Times New Roman" w:hAnsi="Times New Roman" w:cs="Times New Roman"/>
          <w:sz w:val="32"/>
          <w:szCs w:val="32"/>
        </w:rPr>
        <w:t xml:space="preserve">/саду «Белочка» </w:t>
      </w:r>
      <w:proofErr w:type="gramStart"/>
      <w:r w:rsidRPr="006D4EBD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Pr="006D4EBD">
        <w:rPr>
          <w:rFonts w:ascii="Times New Roman" w:hAnsi="Times New Roman" w:cs="Times New Roman"/>
          <w:sz w:val="32"/>
          <w:szCs w:val="32"/>
        </w:rPr>
        <w:t>. Большая Дмитриевка, открыта кратковременная группа.</w:t>
      </w:r>
    </w:p>
    <w:p w:rsidR="00CF0595" w:rsidRPr="006D4EBD" w:rsidRDefault="00CF0595" w:rsidP="00CF0595">
      <w:pPr>
        <w:pStyle w:val="a8"/>
        <w:jc w:val="both"/>
        <w:rPr>
          <w:rFonts w:ascii="Times New Roman" w:hAnsi="Times New Roman" w:cs="Times New Roman"/>
          <w:sz w:val="32"/>
          <w:szCs w:val="32"/>
        </w:rPr>
      </w:pPr>
      <w:r w:rsidRPr="006D4EBD">
        <w:rPr>
          <w:rFonts w:ascii="Times New Roman" w:hAnsi="Times New Roman" w:cs="Times New Roman"/>
          <w:sz w:val="32"/>
          <w:szCs w:val="32"/>
        </w:rPr>
        <w:tab/>
      </w:r>
      <w:r w:rsidR="006D4EBD">
        <w:rPr>
          <w:rFonts w:ascii="Times New Roman" w:hAnsi="Times New Roman" w:cs="Times New Roman"/>
          <w:sz w:val="32"/>
          <w:szCs w:val="32"/>
        </w:rPr>
        <w:t>О</w:t>
      </w:r>
      <w:r w:rsidRPr="006D4EBD">
        <w:rPr>
          <w:rFonts w:ascii="Times New Roman" w:hAnsi="Times New Roman" w:cs="Times New Roman"/>
          <w:sz w:val="32"/>
          <w:szCs w:val="32"/>
        </w:rPr>
        <w:t>черёдность детей в возрасте от 3 до 7 лет полностью ликвидирована.</w:t>
      </w:r>
    </w:p>
    <w:p w:rsidR="00943E47" w:rsidRDefault="00CF0595" w:rsidP="006D4EBD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6D4EBD">
        <w:rPr>
          <w:rFonts w:ascii="Times New Roman" w:hAnsi="Times New Roman" w:cs="Times New Roman"/>
          <w:sz w:val="32"/>
          <w:szCs w:val="32"/>
        </w:rPr>
        <w:tab/>
      </w:r>
    </w:p>
    <w:p w:rsidR="00943E47" w:rsidRPr="00F517AE" w:rsidRDefault="0026329F" w:rsidP="00F47183">
      <w:pPr>
        <w:spacing w:after="0" w:line="240" w:lineRule="auto"/>
        <w:jc w:val="both"/>
        <w:rPr>
          <w:rFonts w:ascii="Times New Roman" w:hAnsi="Times New Roman"/>
          <w:sz w:val="32"/>
          <w:szCs w:val="32"/>
          <w:u w:val="single"/>
        </w:rPr>
      </w:pPr>
      <w:r w:rsidRPr="00F517AE">
        <w:rPr>
          <w:rFonts w:ascii="Times New Roman" w:hAnsi="Times New Roman"/>
          <w:sz w:val="32"/>
          <w:szCs w:val="32"/>
        </w:rPr>
        <w:t xml:space="preserve"> </w:t>
      </w:r>
      <w:r w:rsidR="00F517AE">
        <w:rPr>
          <w:rFonts w:ascii="Times New Roman" w:hAnsi="Times New Roman"/>
          <w:sz w:val="32"/>
          <w:szCs w:val="32"/>
        </w:rPr>
        <w:t>В</w:t>
      </w:r>
      <w:r w:rsidR="00F517AE">
        <w:rPr>
          <w:rFonts w:ascii="Times New Roman" w:hAnsi="Times New Roman"/>
          <w:sz w:val="32"/>
          <w:szCs w:val="32"/>
          <w:u w:val="single"/>
        </w:rPr>
        <w:t xml:space="preserve"> 2014году нам предстоит решать </w:t>
      </w:r>
      <w:r w:rsidR="00F517AE" w:rsidRPr="00F517AE">
        <w:rPr>
          <w:rFonts w:ascii="Times New Roman" w:hAnsi="Times New Roman"/>
          <w:sz w:val="32"/>
          <w:szCs w:val="32"/>
          <w:u w:val="single"/>
        </w:rPr>
        <w:t xml:space="preserve"> </w:t>
      </w:r>
      <w:r w:rsidR="00F517AE">
        <w:rPr>
          <w:rFonts w:ascii="Times New Roman" w:hAnsi="Times New Roman"/>
          <w:sz w:val="32"/>
          <w:szCs w:val="32"/>
          <w:u w:val="single"/>
        </w:rPr>
        <w:t>о</w:t>
      </w:r>
      <w:r w:rsidRPr="00F517AE">
        <w:rPr>
          <w:rFonts w:ascii="Times New Roman" w:hAnsi="Times New Roman"/>
          <w:sz w:val="32"/>
          <w:szCs w:val="32"/>
          <w:u w:val="single"/>
        </w:rPr>
        <w:t>сновные проблемы развития системы образования района:</w:t>
      </w:r>
    </w:p>
    <w:p w:rsidR="0026329F" w:rsidRPr="00F517AE" w:rsidRDefault="0026329F" w:rsidP="00F47183">
      <w:pPr>
        <w:spacing w:after="0" w:line="240" w:lineRule="auto"/>
        <w:jc w:val="both"/>
        <w:rPr>
          <w:rFonts w:ascii="Times New Roman" w:hAnsi="Times New Roman"/>
          <w:sz w:val="32"/>
          <w:szCs w:val="32"/>
          <w:u w:val="single"/>
        </w:rPr>
      </w:pPr>
    </w:p>
    <w:p w:rsidR="0026329F" w:rsidRPr="00F517AE" w:rsidRDefault="0026329F" w:rsidP="002632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32"/>
          <w:szCs w:val="32"/>
          <w:u w:val="single"/>
        </w:rPr>
      </w:pPr>
      <w:r w:rsidRPr="00F517AE">
        <w:rPr>
          <w:rFonts w:ascii="Times New Roman" w:hAnsi="Times New Roman"/>
          <w:sz w:val="32"/>
          <w:szCs w:val="32"/>
          <w:u w:val="single"/>
        </w:rPr>
        <w:t>В дошкольном образовании</w:t>
      </w:r>
      <w:proofErr w:type="gramStart"/>
      <w:r w:rsidRPr="00F517AE">
        <w:rPr>
          <w:rFonts w:ascii="Times New Roman" w:hAnsi="Times New Roman"/>
          <w:sz w:val="32"/>
          <w:szCs w:val="32"/>
          <w:u w:val="single"/>
        </w:rPr>
        <w:t xml:space="preserve"> :</w:t>
      </w:r>
      <w:proofErr w:type="gramEnd"/>
    </w:p>
    <w:p w:rsidR="0026329F" w:rsidRDefault="0026329F" w:rsidP="0026329F">
      <w:pPr>
        <w:pStyle w:val="a3"/>
        <w:spacing w:after="0" w:line="240" w:lineRule="auto"/>
        <w:ind w:left="720"/>
        <w:jc w:val="both"/>
        <w:rPr>
          <w:rFonts w:ascii="Times New Roman" w:hAnsi="Times New Roman"/>
          <w:sz w:val="32"/>
          <w:szCs w:val="32"/>
        </w:rPr>
      </w:pPr>
      <w:r w:rsidRPr="00F517AE">
        <w:rPr>
          <w:rFonts w:ascii="Times New Roman" w:hAnsi="Times New Roman"/>
          <w:sz w:val="32"/>
          <w:szCs w:val="32"/>
        </w:rPr>
        <w:t>- несоответствующие современным требованиям качество инфра</w:t>
      </w:r>
      <w:r w:rsidR="00F517AE">
        <w:rPr>
          <w:rFonts w:ascii="Times New Roman" w:hAnsi="Times New Roman"/>
          <w:sz w:val="32"/>
          <w:szCs w:val="32"/>
        </w:rPr>
        <w:t>с</w:t>
      </w:r>
      <w:r w:rsidRPr="00F517AE">
        <w:rPr>
          <w:rFonts w:ascii="Times New Roman" w:hAnsi="Times New Roman"/>
          <w:sz w:val="32"/>
          <w:szCs w:val="32"/>
        </w:rPr>
        <w:t>труктуры дошкольных образовательных учреждений</w:t>
      </w:r>
    </w:p>
    <w:p w:rsidR="00F517AE" w:rsidRPr="00F517AE" w:rsidRDefault="00F517AE" w:rsidP="0026329F">
      <w:pPr>
        <w:pStyle w:val="a3"/>
        <w:spacing w:after="0" w:line="240" w:lineRule="auto"/>
        <w:ind w:left="720"/>
        <w:jc w:val="both"/>
        <w:rPr>
          <w:rFonts w:ascii="Times New Roman" w:hAnsi="Times New Roman"/>
          <w:sz w:val="32"/>
          <w:szCs w:val="32"/>
        </w:rPr>
      </w:pPr>
    </w:p>
    <w:p w:rsidR="00F47183" w:rsidRPr="00F517AE" w:rsidRDefault="0026329F" w:rsidP="00F47183">
      <w:pPr>
        <w:spacing w:after="0" w:line="240" w:lineRule="auto"/>
        <w:jc w:val="both"/>
        <w:rPr>
          <w:rFonts w:ascii="Times New Roman" w:hAnsi="Times New Roman"/>
          <w:sz w:val="32"/>
          <w:szCs w:val="32"/>
          <w:u w:val="single"/>
        </w:rPr>
      </w:pPr>
      <w:r w:rsidRPr="00F517AE">
        <w:rPr>
          <w:rFonts w:ascii="Times New Roman" w:hAnsi="Times New Roman"/>
          <w:sz w:val="32"/>
          <w:szCs w:val="32"/>
        </w:rPr>
        <w:t xml:space="preserve">     </w:t>
      </w:r>
      <w:r w:rsidRPr="00F517AE">
        <w:rPr>
          <w:rFonts w:ascii="Times New Roman" w:hAnsi="Times New Roman"/>
          <w:sz w:val="32"/>
          <w:szCs w:val="32"/>
          <w:u w:val="single"/>
        </w:rPr>
        <w:t>2. В общем образовании</w:t>
      </w:r>
      <w:r w:rsidR="00F47183" w:rsidRPr="00F517AE">
        <w:rPr>
          <w:rFonts w:ascii="Times New Roman" w:hAnsi="Times New Roman"/>
          <w:sz w:val="32"/>
          <w:szCs w:val="32"/>
          <w:u w:val="single"/>
        </w:rPr>
        <w:t>:</w:t>
      </w:r>
    </w:p>
    <w:p w:rsidR="00F47183" w:rsidRPr="00F517AE" w:rsidRDefault="00F47183" w:rsidP="00F4718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F517AE">
        <w:rPr>
          <w:rFonts w:ascii="Times New Roman" w:hAnsi="Times New Roman"/>
          <w:sz w:val="32"/>
          <w:szCs w:val="32"/>
        </w:rPr>
        <w:t>1.Невозможность удовлетворить все запросы родителей при организации внеурочной деятельности обучающихся.</w:t>
      </w:r>
    </w:p>
    <w:p w:rsidR="00F47183" w:rsidRPr="00F517AE" w:rsidRDefault="00F47183" w:rsidP="00F4718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F517AE">
        <w:rPr>
          <w:rFonts w:ascii="Times New Roman" w:hAnsi="Times New Roman"/>
          <w:sz w:val="32"/>
          <w:szCs w:val="32"/>
        </w:rPr>
        <w:t>2. Недостаточное финансовое обеспечение реализации ФГОС в части организации внеурочной деятельности.</w:t>
      </w:r>
    </w:p>
    <w:p w:rsidR="00F47183" w:rsidRPr="00F517AE" w:rsidRDefault="00F47183" w:rsidP="00F4718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F517AE">
        <w:rPr>
          <w:rFonts w:ascii="Times New Roman" w:hAnsi="Times New Roman"/>
          <w:sz w:val="32"/>
          <w:szCs w:val="32"/>
        </w:rPr>
        <w:t xml:space="preserve">3.  Невозможность открытия  ГПД в 1 классах  из-за отсутствия  комнат для спален в соответствии с действующими  требованиями </w:t>
      </w:r>
      <w:proofErr w:type="spellStart"/>
      <w:r w:rsidRPr="00F517AE">
        <w:rPr>
          <w:rFonts w:ascii="Times New Roman" w:hAnsi="Times New Roman"/>
          <w:sz w:val="32"/>
          <w:szCs w:val="32"/>
        </w:rPr>
        <w:t>СанПин</w:t>
      </w:r>
      <w:r w:rsidR="00F517AE">
        <w:rPr>
          <w:rFonts w:ascii="Times New Roman" w:hAnsi="Times New Roman"/>
          <w:sz w:val="32"/>
          <w:szCs w:val="32"/>
        </w:rPr>
        <w:t>а</w:t>
      </w:r>
      <w:proofErr w:type="spellEnd"/>
      <w:r w:rsidRPr="00F517AE">
        <w:rPr>
          <w:rFonts w:ascii="Times New Roman" w:hAnsi="Times New Roman"/>
          <w:sz w:val="32"/>
          <w:szCs w:val="32"/>
        </w:rPr>
        <w:t>.</w:t>
      </w:r>
    </w:p>
    <w:p w:rsidR="0026329F" w:rsidRPr="00F517AE" w:rsidRDefault="0026329F" w:rsidP="00F4718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F517AE">
        <w:rPr>
          <w:rFonts w:ascii="Times New Roman" w:hAnsi="Times New Roman"/>
          <w:sz w:val="32"/>
          <w:szCs w:val="32"/>
        </w:rPr>
        <w:t xml:space="preserve">4. Низкий уровень привлечения </w:t>
      </w:r>
      <w:r w:rsidR="00662047" w:rsidRPr="00F517AE">
        <w:rPr>
          <w:rFonts w:ascii="Times New Roman" w:hAnsi="Times New Roman"/>
          <w:sz w:val="32"/>
          <w:szCs w:val="32"/>
        </w:rPr>
        <w:t>в школы молодых специалистов.</w:t>
      </w:r>
    </w:p>
    <w:p w:rsidR="00F47183" w:rsidRDefault="00F47183" w:rsidP="00F517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17AE">
        <w:rPr>
          <w:rFonts w:ascii="Times New Roman" w:hAnsi="Times New Roman"/>
          <w:sz w:val="32"/>
          <w:szCs w:val="32"/>
        </w:rPr>
        <w:t xml:space="preserve">      </w:t>
      </w:r>
    </w:p>
    <w:sectPr w:rsidR="00F47183" w:rsidSect="006A4B19">
      <w:pgSz w:w="11906" w:h="16838"/>
      <w:pgMar w:top="567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10023"/>
    <w:multiLevelType w:val="hybridMultilevel"/>
    <w:tmpl w:val="9E6ABCE2"/>
    <w:lvl w:ilvl="0" w:tplc="11DA18D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C7DCF"/>
    <w:multiLevelType w:val="hybridMultilevel"/>
    <w:tmpl w:val="90DE022A"/>
    <w:lvl w:ilvl="0" w:tplc="3BA0BB2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3" w:hanging="360"/>
      </w:pPr>
    </w:lvl>
    <w:lvl w:ilvl="2" w:tplc="0419001B" w:tentative="1">
      <w:start w:val="1"/>
      <w:numFmt w:val="lowerRoman"/>
      <w:lvlText w:val="%3."/>
      <w:lvlJc w:val="right"/>
      <w:pPr>
        <w:ind w:left="2063" w:hanging="180"/>
      </w:pPr>
    </w:lvl>
    <w:lvl w:ilvl="3" w:tplc="0419000F" w:tentative="1">
      <w:start w:val="1"/>
      <w:numFmt w:val="decimal"/>
      <w:lvlText w:val="%4."/>
      <w:lvlJc w:val="left"/>
      <w:pPr>
        <w:ind w:left="2783" w:hanging="360"/>
      </w:pPr>
    </w:lvl>
    <w:lvl w:ilvl="4" w:tplc="04190019" w:tentative="1">
      <w:start w:val="1"/>
      <w:numFmt w:val="lowerLetter"/>
      <w:lvlText w:val="%5."/>
      <w:lvlJc w:val="left"/>
      <w:pPr>
        <w:ind w:left="3503" w:hanging="360"/>
      </w:pPr>
    </w:lvl>
    <w:lvl w:ilvl="5" w:tplc="0419001B" w:tentative="1">
      <w:start w:val="1"/>
      <w:numFmt w:val="lowerRoman"/>
      <w:lvlText w:val="%6."/>
      <w:lvlJc w:val="right"/>
      <w:pPr>
        <w:ind w:left="4223" w:hanging="180"/>
      </w:pPr>
    </w:lvl>
    <w:lvl w:ilvl="6" w:tplc="0419000F" w:tentative="1">
      <w:start w:val="1"/>
      <w:numFmt w:val="decimal"/>
      <w:lvlText w:val="%7."/>
      <w:lvlJc w:val="left"/>
      <w:pPr>
        <w:ind w:left="4943" w:hanging="360"/>
      </w:pPr>
    </w:lvl>
    <w:lvl w:ilvl="7" w:tplc="04190019" w:tentative="1">
      <w:start w:val="1"/>
      <w:numFmt w:val="lowerLetter"/>
      <w:lvlText w:val="%8."/>
      <w:lvlJc w:val="left"/>
      <w:pPr>
        <w:ind w:left="5663" w:hanging="360"/>
      </w:pPr>
    </w:lvl>
    <w:lvl w:ilvl="8" w:tplc="0419001B" w:tentative="1">
      <w:start w:val="1"/>
      <w:numFmt w:val="lowerRoman"/>
      <w:lvlText w:val="%9."/>
      <w:lvlJc w:val="right"/>
      <w:pPr>
        <w:ind w:left="638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7183"/>
    <w:rsid w:val="000C6C99"/>
    <w:rsid w:val="000E5B1E"/>
    <w:rsid w:val="001608FF"/>
    <w:rsid w:val="0026329F"/>
    <w:rsid w:val="003836CE"/>
    <w:rsid w:val="00585367"/>
    <w:rsid w:val="00662047"/>
    <w:rsid w:val="006D4EBD"/>
    <w:rsid w:val="00943E47"/>
    <w:rsid w:val="009E7B3B"/>
    <w:rsid w:val="00C1672A"/>
    <w:rsid w:val="00CF0595"/>
    <w:rsid w:val="00DB33F2"/>
    <w:rsid w:val="00DD6A09"/>
    <w:rsid w:val="00ED6FEC"/>
    <w:rsid w:val="00F421D7"/>
    <w:rsid w:val="00F47183"/>
    <w:rsid w:val="00F517AE"/>
    <w:rsid w:val="00FC0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18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7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47183"/>
    <w:pPr>
      <w:tabs>
        <w:tab w:val="left" w:pos="709"/>
      </w:tabs>
      <w:suppressAutoHyphens/>
      <w:spacing w:line="276" w:lineRule="atLeast"/>
    </w:pPr>
    <w:rPr>
      <w:rFonts w:eastAsia="SimSun"/>
    </w:rPr>
  </w:style>
  <w:style w:type="paragraph" w:customStyle="1" w:styleId="FR2">
    <w:name w:val="FR2"/>
    <w:rsid w:val="00F47183"/>
    <w:pPr>
      <w:widowControl w:val="0"/>
      <w:spacing w:before="820" w:after="0" w:line="240" w:lineRule="auto"/>
      <w:ind w:right="1200"/>
      <w:jc w:val="center"/>
    </w:pPr>
    <w:rPr>
      <w:rFonts w:ascii="Times New Roman" w:eastAsia="Times New Roman" w:hAnsi="Times New Roman" w:cs="Times New Roman"/>
      <w:snapToGrid w:val="0"/>
      <w:sz w:val="48"/>
      <w:szCs w:val="20"/>
      <w:lang w:eastAsia="ru-RU"/>
    </w:rPr>
  </w:style>
  <w:style w:type="paragraph" w:customStyle="1" w:styleId="ConsPlusNormal">
    <w:name w:val="ConsPlusNormal"/>
    <w:rsid w:val="00F471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F47183"/>
    <w:pPr>
      <w:spacing w:after="0" w:line="240" w:lineRule="auto"/>
      <w:jc w:val="righ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semiHidden/>
    <w:unhideWhenUsed/>
    <w:rsid w:val="00F4718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47183"/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basedOn w:val="a0"/>
    <w:rsid w:val="00F47183"/>
    <w:rPr>
      <w:rFonts w:ascii="Century Gothic" w:hAnsi="Century Gothic" w:cs="Century Gothic" w:hint="default"/>
      <w:i/>
      <w:iCs/>
      <w:sz w:val="22"/>
      <w:szCs w:val="22"/>
    </w:rPr>
  </w:style>
  <w:style w:type="paragraph" w:customStyle="1" w:styleId="a7">
    <w:name w:val="Базовый"/>
    <w:rsid w:val="00F47183"/>
    <w:pPr>
      <w:tabs>
        <w:tab w:val="left" w:pos="709"/>
      </w:tabs>
      <w:suppressAutoHyphens/>
      <w:spacing w:line="276" w:lineRule="atLeast"/>
    </w:pPr>
    <w:rPr>
      <w:rFonts w:ascii="Calibri" w:eastAsia="SimSun" w:hAnsi="Calibri" w:cs="Times New Roman"/>
      <w:lang w:eastAsia="ru-RU"/>
    </w:rPr>
  </w:style>
  <w:style w:type="paragraph" w:customStyle="1" w:styleId="a8">
    <w:name w:val="Текст в заданном формате"/>
    <w:basedOn w:val="a"/>
    <w:rsid w:val="00CF0595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10B55-D473-47AE-A76B-A5CC39C83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1670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2014-02-18T12:59:00Z</cp:lastPrinted>
  <dcterms:created xsi:type="dcterms:W3CDTF">2014-02-18T11:24:00Z</dcterms:created>
  <dcterms:modified xsi:type="dcterms:W3CDTF">2014-02-18T13:33:00Z</dcterms:modified>
</cp:coreProperties>
</file>